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cs="黑体" w:asciiTheme="minorEastAsia" w:hAnsiTheme="minorEastAsia"/>
          <w:sz w:val="52"/>
          <w:szCs w:val="72"/>
        </w:rPr>
      </w:pPr>
    </w:p>
    <w:p>
      <w:pPr>
        <w:jc w:val="center"/>
        <w:rPr>
          <w:rFonts w:cs="黑体" w:asciiTheme="minorEastAsia" w:hAnsiTheme="minorEastAsia"/>
          <w:sz w:val="52"/>
          <w:szCs w:val="72"/>
        </w:rPr>
      </w:pPr>
    </w:p>
    <w:p>
      <w:pPr>
        <w:spacing w:line="588"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电子凭证会计数据标准个性化工具包</w:t>
      </w:r>
    </w:p>
    <w:p>
      <w:pPr>
        <w:spacing w:line="588"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（推广应用版V1.0）</w:t>
      </w:r>
    </w:p>
    <w:p>
      <w:pPr>
        <w:spacing w:line="588"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使用说明</w:t>
      </w:r>
    </w:p>
    <w:p>
      <w:pPr>
        <w:spacing w:line="588" w:lineRule="exact"/>
        <w:jc w:val="center"/>
        <w:rPr>
          <w:rFonts w:ascii="方正小标宋简体" w:hAnsi="方正小标宋简体" w:eastAsia="方正小标宋简体" w:cs="方正小标宋简体"/>
          <w:sz w:val="44"/>
          <w:szCs w:val="44"/>
        </w:rPr>
      </w:pPr>
    </w:p>
    <w:p>
      <w:pPr>
        <w:spacing w:line="588" w:lineRule="exact"/>
        <w:jc w:val="center"/>
        <w:rPr>
          <w:rFonts w:ascii="方正小标宋简体" w:hAnsi="方正小标宋简体" w:eastAsia="方正小标宋简体" w:cs="方正小标宋简体"/>
          <w:sz w:val="44"/>
          <w:szCs w:val="44"/>
        </w:rPr>
      </w:pPr>
    </w:p>
    <w:p>
      <w:pPr>
        <w:spacing w:line="588" w:lineRule="exact"/>
        <w:jc w:val="center"/>
        <w:rPr>
          <w:rFonts w:ascii="方正小标宋简体" w:hAnsi="方正小标宋简体" w:eastAsia="方正小标宋简体" w:cs="方正小标宋简体"/>
          <w:sz w:val="44"/>
          <w:szCs w:val="44"/>
        </w:rPr>
      </w:pPr>
    </w:p>
    <w:p>
      <w:pPr>
        <w:spacing w:line="588" w:lineRule="exact"/>
        <w:jc w:val="center"/>
        <w:rPr>
          <w:rFonts w:ascii="方正小标宋简体" w:hAnsi="方正小标宋简体" w:eastAsia="方正小标宋简体" w:cs="方正小标宋简体"/>
          <w:sz w:val="44"/>
          <w:szCs w:val="44"/>
        </w:rPr>
      </w:pPr>
    </w:p>
    <w:p>
      <w:pPr>
        <w:spacing w:line="588" w:lineRule="exact"/>
        <w:jc w:val="center"/>
        <w:rPr>
          <w:rFonts w:ascii="方正小标宋简体" w:hAnsi="方正小标宋简体" w:eastAsia="方正小标宋简体" w:cs="方正小标宋简体"/>
          <w:sz w:val="44"/>
          <w:szCs w:val="44"/>
        </w:rPr>
      </w:pPr>
    </w:p>
    <w:p>
      <w:pPr>
        <w:spacing w:line="588" w:lineRule="exact"/>
        <w:jc w:val="center"/>
        <w:rPr>
          <w:rFonts w:ascii="方正小标宋简体" w:hAnsi="方正小标宋简体" w:eastAsia="方正小标宋简体" w:cs="方正小标宋简体"/>
          <w:sz w:val="44"/>
          <w:szCs w:val="44"/>
        </w:rPr>
      </w:pPr>
    </w:p>
    <w:p>
      <w:pPr>
        <w:spacing w:line="588" w:lineRule="exact"/>
        <w:jc w:val="center"/>
        <w:rPr>
          <w:rFonts w:ascii="方正小标宋简体" w:hAnsi="方正小标宋简体" w:eastAsia="方正小标宋简体" w:cs="方正小标宋简体"/>
          <w:sz w:val="44"/>
          <w:szCs w:val="44"/>
        </w:rPr>
      </w:pPr>
    </w:p>
    <w:p>
      <w:pPr>
        <w:spacing w:line="588" w:lineRule="exact"/>
        <w:jc w:val="center"/>
        <w:rPr>
          <w:rFonts w:ascii="方正小标宋简体" w:hAnsi="方正小标宋简体" w:eastAsia="方正小标宋简体" w:cs="方正小标宋简体"/>
          <w:sz w:val="44"/>
          <w:szCs w:val="44"/>
        </w:rPr>
      </w:pPr>
    </w:p>
    <w:p>
      <w:pPr>
        <w:spacing w:line="588" w:lineRule="exact"/>
        <w:jc w:val="center"/>
        <w:rPr>
          <w:rFonts w:ascii="方正小标宋简体" w:hAnsi="方正小标宋简体" w:eastAsia="方正小标宋简体" w:cs="方正小标宋简体"/>
          <w:sz w:val="44"/>
          <w:szCs w:val="44"/>
        </w:rPr>
      </w:pPr>
    </w:p>
    <w:p>
      <w:pPr>
        <w:spacing w:line="588"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北京市太极华青信息系统有限公司</w:t>
      </w:r>
    </w:p>
    <w:p>
      <w:pPr>
        <w:spacing w:line="588"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2025年4月</w:t>
      </w:r>
    </w:p>
    <w:p>
      <w:pPr>
        <w:spacing w:line="588" w:lineRule="exact"/>
        <w:jc w:val="center"/>
        <w:rPr>
          <w:rFonts w:ascii="仿宋" w:hAnsi="仿宋" w:eastAsia="仿宋" w:cs="仿宋"/>
          <w:b/>
          <w:bCs/>
          <w:sz w:val="32"/>
          <w:szCs w:val="32"/>
        </w:rPr>
      </w:pPr>
    </w:p>
    <w:p>
      <w:pPr>
        <w:spacing w:line="588" w:lineRule="exact"/>
        <w:jc w:val="center"/>
        <w:rPr>
          <w:rFonts w:ascii="仿宋" w:hAnsi="仿宋" w:eastAsia="仿宋" w:cs="仿宋"/>
          <w:b/>
          <w:bCs/>
          <w:sz w:val="32"/>
          <w:szCs w:val="32"/>
        </w:rPr>
      </w:pPr>
    </w:p>
    <w:p>
      <w:pPr>
        <w:spacing w:line="588" w:lineRule="exact"/>
        <w:jc w:val="center"/>
        <w:rPr>
          <w:rFonts w:ascii="仿宋" w:hAnsi="仿宋" w:eastAsia="仿宋" w:cs="仿宋"/>
          <w:b/>
          <w:bCs/>
          <w:sz w:val="32"/>
          <w:szCs w:val="32"/>
        </w:rPr>
      </w:pPr>
    </w:p>
    <w:p>
      <w:pPr>
        <w:spacing w:line="588" w:lineRule="exact"/>
        <w:jc w:val="center"/>
        <w:rPr>
          <w:rFonts w:ascii="仿宋" w:hAnsi="仿宋" w:eastAsia="仿宋" w:cs="仿宋"/>
          <w:b/>
          <w:bCs/>
          <w:sz w:val="32"/>
          <w:szCs w:val="32"/>
        </w:rPr>
      </w:pPr>
    </w:p>
    <w:p>
      <w:pPr>
        <w:spacing w:line="588" w:lineRule="exact"/>
        <w:jc w:val="center"/>
        <w:rPr>
          <w:rFonts w:ascii="仿宋" w:hAnsi="仿宋" w:eastAsia="仿宋" w:cs="仿宋"/>
          <w:b/>
          <w:bCs/>
          <w:sz w:val="32"/>
          <w:szCs w:val="32"/>
        </w:rPr>
      </w:pPr>
    </w:p>
    <w:p>
      <w:pPr>
        <w:spacing w:line="588" w:lineRule="exact"/>
        <w:jc w:val="center"/>
        <w:rPr>
          <w:rFonts w:ascii="仿宋" w:hAnsi="仿宋" w:eastAsia="仿宋" w:cs="仿宋"/>
          <w:b/>
          <w:bCs/>
          <w:sz w:val="32"/>
          <w:szCs w:val="32"/>
        </w:rPr>
      </w:pPr>
    </w:p>
    <w:p>
      <w:pPr>
        <w:spacing w:line="588" w:lineRule="exact"/>
        <w:jc w:val="center"/>
        <w:rPr>
          <w:rFonts w:ascii="仿宋" w:hAnsi="仿宋" w:eastAsia="仿宋" w:cs="仿宋"/>
          <w:b/>
          <w:bCs/>
          <w:sz w:val="32"/>
          <w:szCs w:val="32"/>
        </w:rPr>
      </w:pPr>
      <w:r>
        <w:rPr>
          <w:rFonts w:hint="eastAsia" w:ascii="仿宋" w:hAnsi="仿宋" w:eastAsia="仿宋" w:cs="仿宋"/>
          <w:b/>
          <w:bCs/>
          <w:sz w:val="32"/>
          <w:szCs w:val="32"/>
        </w:rPr>
        <w:t>前  言</w:t>
      </w:r>
    </w:p>
    <w:p>
      <w:pPr>
        <w:spacing w:line="588" w:lineRule="exact"/>
        <w:jc w:val="center"/>
        <w:rPr>
          <w:rFonts w:ascii="仿宋" w:hAnsi="仿宋" w:eastAsia="仿宋" w:cs="仿宋"/>
          <w:b/>
          <w:bCs/>
          <w:sz w:val="32"/>
          <w:szCs w:val="32"/>
        </w:rPr>
      </w:pPr>
    </w:p>
    <w:p>
      <w:pPr>
        <w:spacing w:line="588" w:lineRule="exact"/>
        <w:ind w:firstLine="640" w:firstLineChars="200"/>
        <w:rPr>
          <w:ins w:id="0" w:author="LRJ" w:date="2025-04-11T09:34:25Z"/>
          <w:rFonts w:hint="eastAsia" w:ascii="仿宋" w:hAnsi="仿宋" w:eastAsia="仿宋" w:cs="仿宋"/>
          <w:sz w:val="32"/>
          <w:szCs w:val="32"/>
        </w:rPr>
      </w:pPr>
      <w:r>
        <w:rPr>
          <w:rFonts w:hint="eastAsia" w:ascii="仿宋" w:hAnsi="仿宋" w:eastAsia="仿宋" w:cs="仿宋"/>
          <w:sz w:val="32"/>
          <w:szCs w:val="32"/>
        </w:rPr>
        <w:t>本说明文档的目标读者是电子凭证会计数据标准接收端单位的技术人员，用于了解通过使用本工具包来对符合电子凭证会计数据标准的电子凭证进行验签、解析、转换等操作。接收端单位的会计信息系统可通过集成本个性化工具包来降低技术难度和实施成本。</w:t>
      </w:r>
    </w:p>
    <w:p>
      <w:pPr>
        <w:pStyle w:val="2"/>
      </w:pPr>
      <w:bookmarkStart w:id="0" w:name="_GoBack"/>
      <w:bookmarkEnd w:id="0"/>
    </w:p>
    <w:p>
      <w:pPr>
        <w:spacing w:line="588" w:lineRule="exact"/>
        <w:ind w:firstLine="640" w:firstLineChars="200"/>
        <w:rPr>
          <w:rFonts w:ascii="仿宋" w:hAnsi="仿宋" w:eastAsia="仿宋" w:cs="仿宋"/>
          <w:sz w:val="32"/>
          <w:szCs w:val="32"/>
        </w:rPr>
      </w:pPr>
      <w:r>
        <w:rPr>
          <w:rFonts w:hint="eastAsia" w:ascii="仿宋" w:hAnsi="仿宋" w:eastAsia="仿宋" w:cs="仿宋"/>
          <w:sz w:val="32"/>
          <w:szCs w:val="32"/>
        </w:rPr>
        <w:t>作为服务保障单位，如您在使用本工具包过程中有相关疑问，请您联系：</w:t>
      </w:r>
    </w:p>
    <w:p>
      <w:pPr>
        <w:spacing w:line="588" w:lineRule="exact"/>
        <w:ind w:firstLine="640" w:firstLineChars="200"/>
        <w:rPr>
          <w:rFonts w:ascii="仿宋" w:hAnsi="仿宋" w:eastAsia="仿宋" w:cs="仿宋"/>
          <w:sz w:val="32"/>
          <w:szCs w:val="32"/>
        </w:rPr>
      </w:pPr>
      <w:r>
        <w:rPr>
          <w:rFonts w:hint="eastAsia" w:ascii="仿宋" w:hAnsi="仿宋" w:eastAsia="仿宋" w:cs="仿宋"/>
          <w:sz w:val="32"/>
          <w:szCs w:val="32"/>
        </w:rPr>
        <w:t>联系电话：4006060088-4</w:t>
      </w:r>
    </w:p>
    <w:p>
      <w:pPr>
        <w:spacing w:line="588" w:lineRule="exact"/>
        <w:ind w:firstLine="640" w:firstLineChars="200"/>
        <w:rPr>
          <w:rFonts w:ascii="仿宋" w:hAnsi="仿宋" w:eastAsia="仿宋" w:cs="仿宋"/>
          <w:sz w:val="32"/>
          <w:szCs w:val="32"/>
        </w:rPr>
      </w:pPr>
      <w:r>
        <w:rPr>
          <w:rFonts w:hint="eastAsia" w:ascii="仿宋" w:hAnsi="仿宋" w:eastAsia="仿宋" w:cs="仿宋"/>
          <w:sz w:val="32"/>
          <w:szCs w:val="32"/>
        </w:rPr>
        <w:t>邮箱：hqwx@tjhq.com</w:t>
      </w:r>
    </w:p>
    <w:p>
      <w:pPr>
        <w:spacing w:line="588" w:lineRule="exact"/>
        <w:rPr>
          <w:rFonts w:ascii="仿宋" w:hAnsi="仿宋" w:eastAsia="仿宋" w:cs="仿宋"/>
          <w:sz w:val="32"/>
          <w:szCs w:val="32"/>
        </w:rPr>
      </w:pPr>
      <w:r>
        <w:rPr>
          <w:rFonts w:hint="eastAsia" w:ascii="仿宋" w:hAnsi="仿宋" w:eastAsia="仿宋" w:cs="仿宋"/>
          <w:sz w:val="32"/>
          <w:szCs w:val="32"/>
        </w:rPr>
        <w:br w:type="page"/>
      </w:r>
    </w:p>
    <w:p>
      <w:pPr>
        <w:spacing w:line="588" w:lineRule="exact"/>
        <w:jc w:val="center"/>
        <w:rPr>
          <w:rFonts w:ascii="仿宋" w:hAnsi="仿宋" w:eastAsia="仿宋" w:cs="仿宋"/>
          <w:b/>
          <w:sz w:val="32"/>
          <w:szCs w:val="32"/>
        </w:rPr>
      </w:pPr>
      <w:r>
        <w:rPr>
          <w:rFonts w:hint="eastAsia" w:ascii="仿宋" w:hAnsi="仿宋" w:eastAsia="仿宋" w:cs="仿宋"/>
          <w:b/>
          <w:sz w:val="32"/>
          <w:szCs w:val="32"/>
        </w:rPr>
        <w:t>文档修订记录</w:t>
      </w:r>
    </w:p>
    <w:p>
      <w:pPr>
        <w:spacing w:line="588" w:lineRule="exact"/>
        <w:rPr>
          <w:rFonts w:ascii="仿宋" w:hAnsi="仿宋" w:eastAsia="仿宋" w:cs="仿宋"/>
          <w:b/>
          <w:sz w:val="32"/>
          <w:szCs w:val="32"/>
        </w:rPr>
      </w:pPr>
    </w:p>
    <w:tbl>
      <w:tblPr>
        <w:tblStyle w:val="13"/>
        <w:tblW w:w="8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1816"/>
        <w:gridCol w:w="2669"/>
        <w:gridCol w:w="1230"/>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1451" w:type="dxa"/>
            <w:vAlign w:val="center"/>
          </w:tcPr>
          <w:p>
            <w:pPr>
              <w:spacing w:line="588" w:lineRule="exact"/>
              <w:jc w:val="center"/>
              <w:rPr>
                <w:rFonts w:ascii="仿宋" w:hAnsi="仿宋" w:eastAsia="仿宋" w:cs="仿宋"/>
                <w:b/>
                <w:sz w:val="24"/>
              </w:rPr>
            </w:pPr>
            <w:r>
              <w:rPr>
                <w:rFonts w:hint="eastAsia" w:ascii="仿宋" w:hAnsi="仿宋" w:eastAsia="仿宋" w:cs="仿宋"/>
                <w:b/>
                <w:sz w:val="24"/>
              </w:rPr>
              <w:t>日期</w:t>
            </w:r>
          </w:p>
        </w:tc>
        <w:tc>
          <w:tcPr>
            <w:tcW w:w="1816" w:type="dxa"/>
            <w:vAlign w:val="center"/>
          </w:tcPr>
          <w:p>
            <w:pPr>
              <w:spacing w:line="588" w:lineRule="exact"/>
              <w:jc w:val="center"/>
              <w:rPr>
                <w:rFonts w:ascii="仿宋" w:hAnsi="仿宋" w:eastAsia="仿宋" w:cs="仿宋"/>
                <w:b/>
                <w:sz w:val="24"/>
              </w:rPr>
            </w:pPr>
            <w:r>
              <w:rPr>
                <w:rFonts w:hint="eastAsia" w:ascii="仿宋" w:hAnsi="仿宋" w:eastAsia="仿宋" w:cs="仿宋"/>
                <w:b/>
                <w:sz w:val="24"/>
              </w:rPr>
              <w:t>修订号</w:t>
            </w:r>
          </w:p>
        </w:tc>
        <w:tc>
          <w:tcPr>
            <w:tcW w:w="2669" w:type="dxa"/>
            <w:vAlign w:val="center"/>
          </w:tcPr>
          <w:p>
            <w:pPr>
              <w:spacing w:line="588" w:lineRule="exact"/>
              <w:jc w:val="center"/>
              <w:rPr>
                <w:rFonts w:ascii="仿宋" w:hAnsi="仿宋" w:eastAsia="仿宋" w:cs="仿宋"/>
                <w:b/>
                <w:sz w:val="24"/>
              </w:rPr>
            </w:pPr>
            <w:r>
              <w:rPr>
                <w:rFonts w:hint="eastAsia" w:ascii="仿宋" w:hAnsi="仿宋" w:eastAsia="仿宋" w:cs="仿宋"/>
                <w:b/>
                <w:sz w:val="24"/>
              </w:rPr>
              <w:t>描述</w:t>
            </w:r>
          </w:p>
        </w:tc>
        <w:tc>
          <w:tcPr>
            <w:tcW w:w="1230" w:type="dxa"/>
            <w:vAlign w:val="center"/>
          </w:tcPr>
          <w:p>
            <w:pPr>
              <w:spacing w:line="588" w:lineRule="exact"/>
              <w:jc w:val="center"/>
              <w:rPr>
                <w:rFonts w:ascii="仿宋" w:hAnsi="仿宋" w:eastAsia="仿宋" w:cs="仿宋"/>
                <w:b/>
                <w:sz w:val="24"/>
              </w:rPr>
            </w:pPr>
            <w:r>
              <w:rPr>
                <w:rFonts w:hint="eastAsia" w:ascii="仿宋" w:hAnsi="仿宋" w:eastAsia="仿宋" w:cs="仿宋"/>
                <w:b/>
                <w:sz w:val="24"/>
              </w:rPr>
              <w:t>编写人</w:t>
            </w:r>
          </w:p>
        </w:tc>
        <w:tc>
          <w:tcPr>
            <w:tcW w:w="1436" w:type="dxa"/>
            <w:vAlign w:val="center"/>
          </w:tcPr>
          <w:p>
            <w:pPr>
              <w:spacing w:line="588" w:lineRule="exact"/>
              <w:jc w:val="center"/>
              <w:rPr>
                <w:rFonts w:ascii="仿宋" w:hAnsi="仿宋" w:eastAsia="仿宋" w:cs="仿宋"/>
                <w:b/>
                <w:sz w:val="24"/>
              </w:rPr>
            </w:pPr>
            <w:r>
              <w:rPr>
                <w:rFonts w:hint="eastAsia" w:ascii="仿宋" w:hAnsi="仿宋" w:eastAsia="仿宋" w:cs="仿宋"/>
                <w:b/>
                <w:sz w:val="24"/>
              </w:rPr>
              <w:t>审核人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spacing w:line="588" w:lineRule="exact"/>
              <w:jc w:val="center"/>
              <w:rPr>
                <w:rFonts w:ascii="仿宋" w:hAnsi="仿宋" w:eastAsia="仿宋" w:cs="仿宋"/>
                <w:b/>
                <w:sz w:val="24"/>
              </w:rPr>
            </w:pPr>
            <w:r>
              <w:rPr>
                <w:rFonts w:hint="eastAsia" w:ascii="仿宋" w:hAnsi="仿宋" w:eastAsia="仿宋" w:cs="仿宋"/>
                <w:b/>
                <w:sz w:val="24"/>
              </w:rPr>
              <w:t>2025-04</w:t>
            </w:r>
          </w:p>
        </w:tc>
        <w:tc>
          <w:tcPr>
            <w:tcW w:w="1816" w:type="dxa"/>
            <w:vAlign w:val="center"/>
          </w:tcPr>
          <w:p>
            <w:pPr>
              <w:spacing w:line="588" w:lineRule="exact"/>
              <w:jc w:val="center"/>
              <w:rPr>
                <w:rFonts w:ascii="仿宋" w:hAnsi="仿宋" w:eastAsia="仿宋" w:cs="仿宋"/>
                <w:b/>
                <w:sz w:val="24"/>
              </w:rPr>
            </w:pPr>
            <w:r>
              <w:rPr>
                <w:rFonts w:hint="eastAsia" w:ascii="仿宋" w:hAnsi="仿宋" w:eastAsia="仿宋" w:cs="仿宋"/>
                <w:b/>
                <w:sz w:val="24"/>
              </w:rPr>
              <w:t>推广应用版V1.0</w:t>
            </w:r>
          </w:p>
        </w:tc>
        <w:tc>
          <w:tcPr>
            <w:tcW w:w="2669" w:type="dxa"/>
            <w:vAlign w:val="center"/>
          </w:tcPr>
          <w:p>
            <w:pPr>
              <w:spacing w:line="588" w:lineRule="exact"/>
              <w:rPr>
                <w:rFonts w:ascii="仿宋" w:hAnsi="仿宋" w:eastAsia="仿宋" w:cs="仿宋"/>
                <w:b/>
                <w:sz w:val="24"/>
              </w:rPr>
            </w:pPr>
            <w:r>
              <w:rPr>
                <w:rFonts w:hint="eastAsia" w:ascii="仿宋" w:hAnsi="仿宋" w:eastAsia="仿宋" w:cs="仿宋"/>
                <w:b/>
                <w:sz w:val="24"/>
              </w:rPr>
              <w:t>新建文档</w:t>
            </w:r>
          </w:p>
        </w:tc>
        <w:tc>
          <w:tcPr>
            <w:tcW w:w="1230" w:type="dxa"/>
            <w:vAlign w:val="center"/>
          </w:tcPr>
          <w:p>
            <w:pPr>
              <w:spacing w:line="588" w:lineRule="exact"/>
              <w:jc w:val="center"/>
              <w:rPr>
                <w:rFonts w:ascii="仿宋" w:hAnsi="仿宋" w:eastAsia="仿宋" w:cs="仿宋"/>
                <w:sz w:val="32"/>
                <w:szCs w:val="32"/>
              </w:rPr>
            </w:pPr>
          </w:p>
        </w:tc>
        <w:tc>
          <w:tcPr>
            <w:tcW w:w="1436" w:type="dxa"/>
            <w:vAlign w:val="center"/>
          </w:tcPr>
          <w:p>
            <w:pPr>
              <w:spacing w:line="588" w:lineRule="exact"/>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spacing w:line="588" w:lineRule="exact"/>
              <w:jc w:val="center"/>
              <w:rPr>
                <w:rFonts w:ascii="仿宋" w:hAnsi="仿宋" w:eastAsia="仿宋" w:cs="仿宋"/>
                <w:sz w:val="32"/>
                <w:szCs w:val="32"/>
              </w:rPr>
            </w:pPr>
          </w:p>
        </w:tc>
        <w:tc>
          <w:tcPr>
            <w:tcW w:w="1816" w:type="dxa"/>
            <w:vAlign w:val="center"/>
          </w:tcPr>
          <w:p>
            <w:pPr>
              <w:spacing w:line="588" w:lineRule="exact"/>
              <w:jc w:val="center"/>
              <w:rPr>
                <w:rFonts w:ascii="仿宋" w:hAnsi="仿宋" w:eastAsia="仿宋" w:cs="仿宋"/>
                <w:sz w:val="32"/>
                <w:szCs w:val="32"/>
              </w:rPr>
            </w:pPr>
          </w:p>
        </w:tc>
        <w:tc>
          <w:tcPr>
            <w:tcW w:w="2669" w:type="dxa"/>
            <w:vAlign w:val="center"/>
          </w:tcPr>
          <w:p>
            <w:pPr>
              <w:spacing w:line="588" w:lineRule="exact"/>
              <w:rPr>
                <w:rFonts w:ascii="仿宋" w:hAnsi="仿宋" w:eastAsia="仿宋" w:cs="仿宋"/>
                <w:sz w:val="32"/>
                <w:szCs w:val="32"/>
              </w:rPr>
            </w:pPr>
          </w:p>
        </w:tc>
        <w:tc>
          <w:tcPr>
            <w:tcW w:w="1230" w:type="dxa"/>
            <w:vAlign w:val="center"/>
          </w:tcPr>
          <w:p>
            <w:pPr>
              <w:spacing w:line="588" w:lineRule="exact"/>
              <w:jc w:val="center"/>
              <w:rPr>
                <w:rFonts w:ascii="仿宋" w:hAnsi="仿宋" w:eastAsia="仿宋" w:cs="仿宋"/>
                <w:sz w:val="32"/>
                <w:szCs w:val="32"/>
              </w:rPr>
            </w:pPr>
          </w:p>
        </w:tc>
        <w:tc>
          <w:tcPr>
            <w:tcW w:w="1436" w:type="dxa"/>
            <w:vAlign w:val="center"/>
          </w:tcPr>
          <w:p>
            <w:pPr>
              <w:spacing w:line="588" w:lineRule="exact"/>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spacing w:line="588" w:lineRule="exact"/>
              <w:jc w:val="center"/>
              <w:rPr>
                <w:rFonts w:ascii="仿宋" w:hAnsi="仿宋" w:eastAsia="仿宋" w:cs="仿宋"/>
                <w:sz w:val="32"/>
                <w:szCs w:val="32"/>
              </w:rPr>
            </w:pPr>
          </w:p>
        </w:tc>
        <w:tc>
          <w:tcPr>
            <w:tcW w:w="1816" w:type="dxa"/>
            <w:vAlign w:val="center"/>
          </w:tcPr>
          <w:p>
            <w:pPr>
              <w:spacing w:line="588" w:lineRule="exact"/>
              <w:jc w:val="center"/>
              <w:rPr>
                <w:rFonts w:ascii="仿宋" w:hAnsi="仿宋" w:eastAsia="仿宋" w:cs="仿宋"/>
                <w:sz w:val="32"/>
                <w:szCs w:val="32"/>
              </w:rPr>
            </w:pPr>
          </w:p>
        </w:tc>
        <w:tc>
          <w:tcPr>
            <w:tcW w:w="2669" w:type="dxa"/>
            <w:vAlign w:val="center"/>
          </w:tcPr>
          <w:p>
            <w:pPr>
              <w:spacing w:line="588" w:lineRule="exact"/>
              <w:rPr>
                <w:rFonts w:ascii="仿宋" w:hAnsi="仿宋" w:eastAsia="仿宋" w:cs="仿宋"/>
                <w:sz w:val="32"/>
                <w:szCs w:val="32"/>
              </w:rPr>
            </w:pPr>
          </w:p>
        </w:tc>
        <w:tc>
          <w:tcPr>
            <w:tcW w:w="1230" w:type="dxa"/>
            <w:vAlign w:val="center"/>
          </w:tcPr>
          <w:p>
            <w:pPr>
              <w:spacing w:line="588" w:lineRule="exact"/>
              <w:jc w:val="center"/>
              <w:rPr>
                <w:rFonts w:ascii="仿宋" w:hAnsi="仿宋" w:eastAsia="仿宋" w:cs="仿宋"/>
                <w:sz w:val="32"/>
                <w:szCs w:val="32"/>
              </w:rPr>
            </w:pPr>
          </w:p>
        </w:tc>
        <w:tc>
          <w:tcPr>
            <w:tcW w:w="1436" w:type="dxa"/>
            <w:vAlign w:val="center"/>
          </w:tcPr>
          <w:p>
            <w:pPr>
              <w:spacing w:line="588" w:lineRule="exact"/>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spacing w:line="588" w:lineRule="exact"/>
              <w:jc w:val="center"/>
              <w:rPr>
                <w:rFonts w:ascii="仿宋" w:hAnsi="仿宋" w:eastAsia="仿宋" w:cs="仿宋"/>
                <w:sz w:val="32"/>
                <w:szCs w:val="32"/>
              </w:rPr>
            </w:pPr>
          </w:p>
        </w:tc>
        <w:tc>
          <w:tcPr>
            <w:tcW w:w="1816" w:type="dxa"/>
            <w:vAlign w:val="center"/>
          </w:tcPr>
          <w:p>
            <w:pPr>
              <w:spacing w:line="588" w:lineRule="exact"/>
              <w:jc w:val="center"/>
              <w:rPr>
                <w:rFonts w:ascii="仿宋" w:hAnsi="仿宋" w:eastAsia="仿宋" w:cs="仿宋"/>
                <w:sz w:val="32"/>
                <w:szCs w:val="32"/>
              </w:rPr>
            </w:pPr>
          </w:p>
        </w:tc>
        <w:tc>
          <w:tcPr>
            <w:tcW w:w="2669" w:type="dxa"/>
            <w:vAlign w:val="center"/>
          </w:tcPr>
          <w:p>
            <w:pPr>
              <w:spacing w:line="588" w:lineRule="exact"/>
              <w:rPr>
                <w:rFonts w:ascii="仿宋" w:hAnsi="仿宋" w:eastAsia="仿宋" w:cs="仿宋"/>
                <w:sz w:val="32"/>
                <w:szCs w:val="32"/>
              </w:rPr>
            </w:pPr>
          </w:p>
        </w:tc>
        <w:tc>
          <w:tcPr>
            <w:tcW w:w="1230" w:type="dxa"/>
            <w:vAlign w:val="center"/>
          </w:tcPr>
          <w:p>
            <w:pPr>
              <w:spacing w:line="588" w:lineRule="exact"/>
              <w:jc w:val="center"/>
              <w:rPr>
                <w:rFonts w:ascii="仿宋" w:hAnsi="仿宋" w:eastAsia="仿宋" w:cs="仿宋"/>
                <w:sz w:val="32"/>
                <w:szCs w:val="32"/>
              </w:rPr>
            </w:pPr>
          </w:p>
        </w:tc>
        <w:tc>
          <w:tcPr>
            <w:tcW w:w="1436" w:type="dxa"/>
            <w:vAlign w:val="center"/>
          </w:tcPr>
          <w:p>
            <w:pPr>
              <w:spacing w:line="588" w:lineRule="exact"/>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spacing w:line="588" w:lineRule="exact"/>
              <w:jc w:val="center"/>
              <w:rPr>
                <w:rFonts w:ascii="仿宋" w:hAnsi="仿宋" w:eastAsia="仿宋" w:cs="仿宋"/>
                <w:sz w:val="32"/>
                <w:szCs w:val="32"/>
              </w:rPr>
            </w:pPr>
          </w:p>
        </w:tc>
        <w:tc>
          <w:tcPr>
            <w:tcW w:w="1816" w:type="dxa"/>
            <w:vAlign w:val="center"/>
          </w:tcPr>
          <w:p>
            <w:pPr>
              <w:spacing w:line="588" w:lineRule="exact"/>
              <w:jc w:val="center"/>
              <w:rPr>
                <w:rFonts w:ascii="仿宋" w:hAnsi="仿宋" w:eastAsia="仿宋" w:cs="仿宋"/>
                <w:sz w:val="32"/>
                <w:szCs w:val="32"/>
              </w:rPr>
            </w:pPr>
          </w:p>
        </w:tc>
        <w:tc>
          <w:tcPr>
            <w:tcW w:w="2669" w:type="dxa"/>
            <w:vAlign w:val="center"/>
          </w:tcPr>
          <w:p>
            <w:pPr>
              <w:spacing w:line="588" w:lineRule="exact"/>
              <w:rPr>
                <w:rFonts w:ascii="仿宋" w:hAnsi="仿宋" w:eastAsia="仿宋" w:cs="仿宋"/>
                <w:sz w:val="32"/>
                <w:szCs w:val="32"/>
              </w:rPr>
            </w:pPr>
          </w:p>
        </w:tc>
        <w:tc>
          <w:tcPr>
            <w:tcW w:w="1230" w:type="dxa"/>
            <w:vAlign w:val="center"/>
          </w:tcPr>
          <w:p>
            <w:pPr>
              <w:spacing w:line="588" w:lineRule="exact"/>
              <w:jc w:val="center"/>
              <w:rPr>
                <w:rFonts w:ascii="仿宋" w:hAnsi="仿宋" w:eastAsia="仿宋" w:cs="仿宋"/>
                <w:sz w:val="32"/>
                <w:szCs w:val="32"/>
              </w:rPr>
            </w:pPr>
          </w:p>
        </w:tc>
        <w:tc>
          <w:tcPr>
            <w:tcW w:w="1436" w:type="dxa"/>
            <w:vAlign w:val="center"/>
          </w:tcPr>
          <w:p>
            <w:pPr>
              <w:spacing w:line="588" w:lineRule="exact"/>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spacing w:line="588" w:lineRule="exact"/>
              <w:jc w:val="center"/>
              <w:rPr>
                <w:rFonts w:ascii="仿宋" w:hAnsi="仿宋" w:eastAsia="仿宋" w:cs="仿宋"/>
                <w:sz w:val="32"/>
                <w:szCs w:val="32"/>
              </w:rPr>
            </w:pPr>
          </w:p>
        </w:tc>
        <w:tc>
          <w:tcPr>
            <w:tcW w:w="1816" w:type="dxa"/>
            <w:vAlign w:val="center"/>
          </w:tcPr>
          <w:p>
            <w:pPr>
              <w:spacing w:line="588" w:lineRule="exact"/>
              <w:jc w:val="center"/>
              <w:rPr>
                <w:rFonts w:ascii="仿宋" w:hAnsi="仿宋" w:eastAsia="仿宋" w:cs="仿宋"/>
                <w:sz w:val="32"/>
                <w:szCs w:val="32"/>
              </w:rPr>
            </w:pPr>
          </w:p>
        </w:tc>
        <w:tc>
          <w:tcPr>
            <w:tcW w:w="2669" w:type="dxa"/>
            <w:vAlign w:val="center"/>
          </w:tcPr>
          <w:p>
            <w:pPr>
              <w:spacing w:line="588" w:lineRule="exact"/>
              <w:rPr>
                <w:rFonts w:ascii="仿宋" w:hAnsi="仿宋" w:eastAsia="仿宋" w:cs="仿宋"/>
                <w:sz w:val="32"/>
                <w:szCs w:val="32"/>
              </w:rPr>
            </w:pPr>
          </w:p>
        </w:tc>
        <w:tc>
          <w:tcPr>
            <w:tcW w:w="1230" w:type="dxa"/>
            <w:vAlign w:val="center"/>
          </w:tcPr>
          <w:p>
            <w:pPr>
              <w:spacing w:line="588" w:lineRule="exact"/>
              <w:jc w:val="center"/>
              <w:rPr>
                <w:rFonts w:ascii="仿宋" w:hAnsi="仿宋" w:eastAsia="仿宋" w:cs="仿宋"/>
                <w:sz w:val="32"/>
                <w:szCs w:val="32"/>
              </w:rPr>
            </w:pPr>
          </w:p>
        </w:tc>
        <w:tc>
          <w:tcPr>
            <w:tcW w:w="1436" w:type="dxa"/>
            <w:vAlign w:val="center"/>
          </w:tcPr>
          <w:p>
            <w:pPr>
              <w:spacing w:line="588" w:lineRule="exact"/>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spacing w:line="588" w:lineRule="exact"/>
              <w:jc w:val="center"/>
              <w:rPr>
                <w:rFonts w:ascii="仿宋" w:hAnsi="仿宋" w:eastAsia="仿宋" w:cs="仿宋"/>
                <w:sz w:val="32"/>
                <w:szCs w:val="32"/>
              </w:rPr>
            </w:pPr>
          </w:p>
        </w:tc>
        <w:tc>
          <w:tcPr>
            <w:tcW w:w="1816" w:type="dxa"/>
            <w:vAlign w:val="center"/>
          </w:tcPr>
          <w:p>
            <w:pPr>
              <w:spacing w:line="588" w:lineRule="exact"/>
              <w:jc w:val="center"/>
              <w:rPr>
                <w:rFonts w:ascii="仿宋" w:hAnsi="仿宋" w:eastAsia="仿宋" w:cs="仿宋"/>
                <w:sz w:val="32"/>
                <w:szCs w:val="32"/>
              </w:rPr>
            </w:pPr>
          </w:p>
        </w:tc>
        <w:tc>
          <w:tcPr>
            <w:tcW w:w="2669" w:type="dxa"/>
            <w:vAlign w:val="center"/>
          </w:tcPr>
          <w:p>
            <w:pPr>
              <w:spacing w:line="588" w:lineRule="exact"/>
              <w:rPr>
                <w:rFonts w:ascii="仿宋" w:hAnsi="仿宋" w:eastAsia="仿宋" w:cs="仿宋"/>
                <w:sz w:val="32"/>
                <w:szCs w:val="32"/>
              </w:rPr>
            </w:pPr>
          </w:p>
        </w:tc>
        <w:tc>
          <w:tcPr>
            <w:tcW w:w="1230" w:type="dxa"/>
            <w:vAlign w:val="center"/>
          </w:tcPr>
          <w:p>
            <w:pPr>
              <w:spacing w:line="588" w:lineRule="exact"/>
              <w:jc w:val="center"/>
              <w:rPr>
                <w:rFonts w:ascii="仿宋" w:hAnsi="仿宋" w:eastAsia="仿宋" w:cs="仿宋"/>
                <w:sz w:val="32"/>
                <w:szCs w:val="32"/>
              </w:rPr>
            </w:pPr>
          </w:p>
        </w:tc>
        <w:tc>
          <w:tcPr>
            <w:tcW w:w="1436" w:type="dxa"/>
            <w:vAlign w:val="center"/>
          </w:tcPr>
          <w:p>
            <w:pPr>
              <w:spacing w:line="588" w:lineRule="exact"/>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spacing w:line="588" w:lineRule="exact"/>
              <w:jc w:val="center"/>
              <w:rPr>
                <w:rFonts w:ascii="仿宋" w:hAnsi="仿宋" w:eastAsia="仿宋" w:cs="仿宋"/>
                <w:sz w:val="32"/>
                <w:szCs w:val="32"/>
              </w:rPr>
            </w:pPr>
          </w:p>
        </w:tc>
        <w:tc>
          <w:tcPr>
            <w:tcW w:w="1816" w:type="dxa"/>
            <w:vAlign w:val="center"/>
          </w:tcPr>
          <w:p>
            <w:pPr>
              <w:spacing w:line="588" w:lineRule="exact"/>
              <w:jc w:val="center"/>
              <w:rPr>
                <w:rFonts w:ascii="仿宋" w:hAnsi="仿宋" w:eastAsia="仿宋" w:cs="仿宋"/>
                <w:sz w:val="32"/>
                <w:szCs w:val="32"/>
              </w:rPr>
            </w:pPr>
          </w:p>
        </w:tc>
        <w:tc>
          <w:tcPr>
            <w:tcW w:w="2669" w:type="dxa"/>
            <w:vAlign w:val="center"/>
          </w:tcPr>
          <w:p>
            <w:pPr>
              <w:spacing w:line="588" w:lineRule="exact"/>
              <w:rPr>
                <w:rFonts w:ascii="仿宋" w:hAnsi="仿宋" w:eastAsia="仿宋" w:cs="仿宋"/>
                <w:sz w:val="32"/>
                <w:szCs w:val="32"/>
              </w:rPr>
            </w:pPr>
          </w:p>
        </w:tc>
        <w:tc>
          <w:tcPr>
            <w:tcW w:w="1230" w:type="dxa"/>
            <w:vAlign w:val="center"/>
          </w:tcPr>
          <w:p>
            <w:pPr>
              <w:spacing w:line="588" w:lineRule="exact"/>
              <w:jc w:val="center"/>
              <w:rPr>
                <w:rFonts w:ascii="仿宋" w:hAnsi="仿宋" w:eastAsia="仿宋" w:cs="仿宋"/>
                <w:sz w:val="32"/>
                <w:szCs w:val="32"/>
              </w:rPr>
            </w:pPr>
          </w:p>
        </w:tc>
        <w:tc>
          <w:tcPr>
            <w:tcW w:w="1436" w:type="dxa"/>
            <w:vAlign w:val="center"/>
          </w:tcPr>
          <w:p>
            <w:pPr>
              <w:spacing w:line="588" w:lineRule="exact"/>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spacing w:line="588" w:lineRule="exact"/>
              <w:jc w:val="center"/>
              <w:rPr>
                <w:rFonts w:ascii="仿宋" w:hAnsi="仿宋" w:eastAsia="仿宋" w:cs="仿宋"/>
                <w:sz w:val="32"/>
                <w:szCs w:val="32"/>
              </w:rPr>
            </w:pPr>
          </w:p>
        </w:tc>
        <w:tc>
          <w:tcPr>
            <w:tcW w:w="1816" w:type="dxa"/>
            <w:vAlign w:val="center"/>
          </w:tcPr>
          <w:p>
            <w:pPr>
              <w:spacing w:line="588" w:lineRule="exact"/>
              <w:jc w:val="center"/>
              <w:rPr>
                <w:rFonts w:ascii="仿宋" w:hAnsi="仿宋" w:eastAsia="仿宋" w:cs="仿宋"/>
                <w:sz w:val="32"/>
                <w:szCs w:val="32"/>
              </w:rPr>
            </w:pPr>
          </w:p>
        </w:tc>
        <w:tc>
          <w:tcPr>
            <w:tcW w:w="2669" w:type="dxa"/>
            <w:vAlign w:val="center"/>
          </w:tcPr>
          <w:p>
            <w:pPr>
              <w:spacing w:line="588" w:lineRule="exact"/>
              <w:rPr>
                <w:rFonts w:ascii="仿宋" w:hAnsi="仿宋" w:eastAsia="仿宋" w:cs="仿宋"/>
                <w:sz w:val="32"/>
                <w:szCs w:val="32"/>
              </w:rPr>
            </w:pPr>
          </w:p>
        </w:tc>
        <w:tc>
          <w:tcPr>
            <w:tcW w:w="1230" w:type="dxa"/>
            <w:vAlign w:val="center"/>
          </w:tcPr>
          <w:p>
            <w:pPr>
              <w:spacing w:line="588" w:lineRule="exact"/>
              <w:jc w:val="center"/>
              <w:rPr>
                <w:rFonts w:ascii="仿宋" w:hAnsi="仿宋" w:eastAsia="仿宋" w:cs="仿宋"/>
                <w:sz w:val="32"/>
                <w:szCs w:val="32"/>
              </w:rPr>
            </w:pPr>
          </w:p>
        </w:tc>
        <w:tc>
          <w:tcPr>
            <w:tcW w:w="1436" w:type="dxa"/>
            <w:vAlign w:val="center"/>
          </w:tcPr>
          <w:p>
            <w:pPr>
              <w:spacing w:line="588" w:lineRule="exact"/>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spacing w:line="588" w:lineRule="exact"/>
              <w:jc w:val="center"/>
              <w:rPr>
                <w:rFonts w:ascii="仿宋" w:hAnsi="仿宋" w:eastAsia="仿宋" w:cs="仿宋"/>
                <w:sz w:val="32"/>
                <w:szCs w:val="32"/>
              </w:rPr>
            </w:pPr>
          </w:p>
        </w:tc>
        <w:tc>
          <w:tcPr>
            <w:tcW w:w="1816" w:type="dxa"/>
            <w:vAlign w:val="center"/>
          </w:tcPr>
          <w:p>
            <w:pPr>
              <w:spacing w:line="588" w:lineRule="exact"/>
              <w:jc w:val="center"/>
              <w:rPr>
                <w:rFonts w:ascii="仿宋" w:hAnsi="仿宋" w:eastAsia="仿宋" w:cs="仿宋"/>
                <w:sz w:val="32"/>
                <w:szCs w:val="32"/>
              </w:rPr>
            </w:pPr>
          </w:p>
        </w:tc>
        <w:tc>
          <w:tcPr>
            <w:tcW w:w="2669" w:type="dxa"/>
            <w:vAlign w:val="center"/>
          </w:tcPr>
          <w:p>
            <w:pPr>
              <w:spacing w:line="588" w:lineRule="exact"/>
              <w:rPr>
                <w:rFonts w:ascii="仿宋" w:hAnsi="仿宋" w:eastAsia="仿宋" w:cs="仿宋"/>
                <w:sz w:val="32"/>
                <w:szCs w:val="32"/>
              </w:rPr>
            </w:pPr>
          </w:p>
        </w:tc>
        <w:tc>
          <w:tcPr>
            <w:tcW w:w="1230" w:type="dxa"/>
            <w:vAlign w:val="center"/>
          </w:tcPr>
          <w:p>
            <w:pPr>
              <w:spacing w:line="588" w:lineRule="exact"/>
              <w:jc w:val="center"/>
              <w:rPr>
                <w:rFonts w:ascii="仿宋" w:hAnsi="仿宋" w:eastAsia="仿宋" w:cs="仿宋"/>
                <w:sz w:val="32"/>
                <w:szCs w:val="32"/>
              </w:rPr>
            </w:pPr>
          </w:p>
        </w:tc>
        <w:tc>
          <w:tcPr>
            <w:tcW w:w="1436" w:type="dxa"/>
            <w:vAlign w:val="center"/>
          </w:tcPr>
          <w:p>
            <w:pPr>
              <w:spacing w:line="588" w:lineRule="exact"/>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spacing w:line="588" w:lineRule="exact"/>
              <w:jc w:val="center"/>
              <w:rPr>
                <w:rFonts w:ascii="仿宋" w:hAnsi="仿宋" w:eastAsia="仿宋" w:cs="仿宋"/>
                <w:sz w:val="32"/>
                <w:szCs w:val="32"/>
              </w:rPr>
            </w:pPr>
          </w:p>
        </w:tc>
        <w:tc>
          <w:tcPr>
            <w:tcW w:w="1816" w:type="dxa"/>
            <w:vAlign w:val="center"/>
          </w:tcPr>
          <w:p>
            <w:pPr>
              <w:spacing w:line="588" w:lineRule="exact"/>
              <w:jc w:val="center"/>
              <w:rPr>
                <w:rFonts w:ascii="仿宋" w:hAnsi="仿宋" w:eastAsia="仿宋" w:cs="仿宋"/>
                <w:sz w:val="32"/>
                <w:szCs w:val="32"/>
              </w:rPr>
            </w:pPr>
          </w:p>
        </w:tc>
        <w:tc>
          <w:tcPr>
            <w:tcW w:w="2669" w:type="dxa"/>
            <w:vAlign w:val="center"/>
          </w:tcPr>
          <w:p>
            <w:pPr>
              <w:spacing w:line="588" w:lineRule="exact"/>
              <w:rPr>
                <w:rFonts w:ascii="仿宋" w:hAnsi="仿宋" w:eastAsia="仿宋" w:cs="仿宋"/>
                <w:sz w:val="32"/>
                <w:szCs w:val="32"/>
              </w:rPr>
            </w:pPr>
          </w:p>
        </w:tc>
        <w:tc>
          <w:tcPr>
            <w:tcW w:w="1230" w:type="dxa"/>
            <w:vAlign w:val="center"/>
          </w:tcPr>
          <w:p>
            <w:pPr>
              <w:spacing w:line="588" w:lineRule="exact"/>
              <w:jc w:val="center"/>
              <w:rPr>
                <w:rFonts w:ascii="仿宋" w:hAnsi="仿宋" w:eastAsia="仿宋" w:cs="仿宋"/>
                <w:sz w:val="32"/>
                <w:szCs w:val="32"/>
              </w:rPr>
            </w:pPr>
          </w:p>
        </w:tc>
        <w:tc>
          <w:tcPr>
            <w:tcW w:w="1436" w:type="dxa"/>
            <w:vAlign w:val="center"/>
          </w:tcPr>
          <w:p>
            <w:pPr>
              <w:spacing w:line="588" w:lineRule="exact"/>
              <w:jc w:val="center"/>
              <w:rPr>
                <w:rFonts w:ascii="仿宋" w:hAnsi="仿宋" w:eastAsia="仿宋" w:cs="仿宋"/>
                <w:sz w:val="32"/>
                <w:szCs w:val="32"/>
              </w:rPr>
            </w:pPr>
          </w:p>
        </w:tc>
      </w:tr>
    </w:tbl>
    <w:p>
      <w:pPr>
        <w:spacing w:line="588" w:lineRule="exact"/>
        <w:rPr>
          <w:rFonts w:ascii="仿宋" w:hAnsi="仿宋" w:eastAsia="仿宋" w:cs="仿宋"/>
          <w:sz w:val="32"/>
          <w:szCs w:val="32"/>
        </w:rPr>
      </w:pPr>
      <w:r>
        <w:rPr>
          <w:rFonts w:hint="eastAsia" w:ascii="仿宋" w:hAnsi="仿宋" w:eastAsia="仿宋" w:cs="仿宋"/>
          <w:sz w:val="32"/>
          <w:szCs w:val="32"/>
        </w:rPr>
        <w:br w:type="page"/>
      </w:r>
    </w:p>
    <w:p>
      <w:pPr>
        <w:pStyle w:val="4"/>
      </w:pPr>
      <w:r>
        <w:rPr>
          <w:rFonts w:hint="eastAsia"/>
        </w:rPr>
        <w:t>一、工具包使用方法</w:t>
      </w:r>
    </w:p>
    <w:p>
      <w:pPr>
        <w:pStyle w:val="5"/>
        <w:spacing w:line="588" w:lineRule="exact"/>
        <w:rPr>
          <w:rFonts w:ascii="楷体" w:hAnsi="楷体" w:eastAsia="楷体" w:cs="楷体"/>
        </w:rPr>
      </w:pPr>
      <w:r>
        <w:rPr>
          <w:rFonts w:hint="eastAsia" w:ascii="楷体" w:hAnsi="楷体" w:eastAsia="楷体" w:cs="楷体"/>
        </w:rPr>
        <w:t>1、工具包的安装</w:t>
      </w:r>
    </w:p>
    <w:p>
      <w:pPr>
        <w:spacing w:line="588" w:lineRule="exact"/>
        <w:ind w:firstLine="640" w:firstLineChars="200"/>
        <w:rPr>
          <w:rFonts w:ascii="仿宋" w:hAnsi="仿宋" w:eastAsia="仿宋" w:cs="仿宋"/>
          <w:bCs/>
          <w:sz w:val="32"/>
          <w:szCs w:val="32"/>
        </w:rPr>
      </w:pPr>
      <w:r>
        <w:rPr>
          <w:rFonts w:hint="eastAsia" w:ascii="仿宋" w:hAnsi="仿宋" w:eastAsia="仿宋" w:cs="仿宋"/>
          <w:bCs/>
          <w:sz w:val="32"/>
          <w:szCs w:val="32"/>
        </w:rPr>
        <w:t>XBRL的验签和解析工具包的开发过程使用Maven 项目构建和管理工具。主要包括三部分，详情如下：</w:t>
      </w:r>
    </w:p>
    <w:p>
      <w:pPr>
        <w:pStyle w:val="6"/>
        <w:spacing w:line="588" w:lineRule="exact"/>
        <w:rPr>
          <w:rFonts w:ascii="仿宋" w:hAnsi="仿宋" w:eastAsia="仿宋" w:cs="仿宋"/>
        </w:rPr>
      </w:pPr>
      <w:r>
        <w:rPr>
          <w:rFonts w:hint="eastAsia" w:ascii="仿宋" w:hAnsi="仿宋" w:eastAsia="仿宋" w:cs="仿宋"/>
        </w:rPr>
        <w:t>1.1 工具包tjhq-evads-2.0.jar</w:t>
      </w:r>
    </w:p>
    <w:p>
      <w:pPr>
        <w:spacing w:line="588" w:lineRule="exact"/>
        <w:ind w:firstLine="640" w:firstLineChars="200"/>
        <w:rPr>
          <w:rFonts w:ascii="仿宋" w:hAnsi="仿宋" w:eastAsia="仿宋" w:cs="仿宋"/>
          <w:bCs/>
          <w:sz w:val="32"/>
          <w:szCs w:val="32"/>
        </w:rPr>
      </w:pPr>
      <w:r>
        <w:rPr>
          <w:rFonts w:hint="eastAsia" w:ascii="仿宋" w:hAnsi="仿宋" w:eastAsia="仿宋" w:cs="仿宋"/>
          <w:bCs/>
          <w:sz w:val="32"/>
          <w:szCs w:val="32"/>
        </w:rPr>
        <w:t>将此工具包推送到 Maven 仓库，或者直接本地依赖即可。</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8" w:lineRule="exact"/>
        <w:jc w:val="left"/>
        <w:rPr>
          <w:rFonts w:ascii="仿宋" w:hAnsi="仿宋" w:eastAsia="仿宋" w:cs="仿宋"/>
          <w:bCs/>
          <w:sz w:val="32"/>
          <w:szCs w:val="32"/>
        </w:rPr>
      </w:pPr>
      <w:r>
        <w:rPr>
          <w:rFonts w:hint="eastAsia" w:ascii="仿宋" w:hAnsi="仿宋" w:eastAsia="仿宋" w:cs="仿宋"/>
          <w:color w:val="000000"/>
          <w:kern w:val="0"/>
          <w:sz w:val="23"/>
          <w:szCs w:val="23"/>
          <w:shd w:val="clear" w:color="auto" w:fill="EFEFEF"/>
        </w:rPr>
        <w:t>&lt;</w:t>
      </w:r>
      <w:r>
        <w:rPr>
          <w:rFonts w:hint="eastAsia" w:ascii="仿宋" w:hAnsi="仿宋" w:eastAsia="仿宋" w:cs="仿宋"/>
          <w:b/>
          <w:bCs/>
          <w:color w:val="000080"/>
          <w:kern w:val="0"/>
          <w:sz w:val="23"/>
          <w:szCs w:val="23"/>
          <w:shd w:val="clear" w:color="auto" w:fill="EFEFEF"/>
        </w:rPr>
        <w:t>groupId</w:t>
      </w:r>
      <w:r>
        <w:rPr>
          <w:rFonts w:hint="eastAsia" w:ascii="仿宋" w:hAnsi="仿宋" w:eastAsia="仿宋" w:cs="仿宋"/>
          <w:color w:val="000000"/>
          <w:kern w:val="0"/>
          <w:sz w:val="23"/>
          <w:szCs w:val="23"/>
          <w:shd w:val="clear" w:color="auto" w:fill="EFEFEF"/>
        </w:rPr>
        <w:t>&gt;</w:t>
      </w:r>
      <w:r>
        <w:rPr>
          <w:rFonts w:hint="eastAsia" w:ascii="仿宋" w:hAnsi="仿宋" w:eastAsia="仿宋" w:cs="仿宋"/>
          <w:color w:val="000000"/>
          <w:kern w:val="0"/>
          <w:sz w:val="23"/>
          <w:szCs w:val="23"/>
        </w:rPr>
        <w:t>com.tjhq</w:t>
      </w:r>
      <w:r>
        <w:rPr>
          <w:rFonts w:hint="eastAsia" w:ascii="仿宋" w:hAnsi="仿宋" w:eastAsia="仿宋" w:cs="仿宋"/>
          <w:color w:val="000000"/>
          <w:kern w:val="0"/>
          <w:sz w:val="23"/>
          <w:szCs w:val="23"/>
          <w:shd w:val="clear" w:color="auto" w:fill="EFEFEF"/>
        </w:rPr>
        <w:t>&lt;/</w:t>
      </w:r>
      <w:r>
        <w:rPr>
          <w:rFonts w:hint="eastAsia" w:ascii="仿宋" w:hAnsi="仿宋" w:eastAsia="仿宋" w:cs="仿宋"/>
          <w:b/>
          <w:bCs/>
          <w:color w:val="000080"/>
          <w:kern w:val="0"/>
          <w:sz w:val="23"/>
          <w:szCs w:val="23"/>
          <w:shd w:val="clear" w:color="auto" w:fill="EFEFEF"/>
        </w:rPr>
        <w:t>groupId</w:t>
      </w:r>
      <w:r>
        <w:rPr>
          <w:rFonts w:hint="eastAsia" w:ascii="仿宋" w:hAnsi="仿宋" w:eastAsia="仿宋" w:cs="仿宋"/>
          <w:color w:val="000000"/>
          <w:kern w:val="0"/>
          <w:sz w:val="23"/>
          <w:szCs w:val="23"/>
          <w:shd w:val="clear" w:color="auto" w:fill="EFEFEF"/>
        </w:rPr>
        <w:t>&gt;</w:t>
      </w:r>
      <w:r>
        <w:rPr>
          <w:rFonts w:hint="eastAsia" w:ascii="仿宋" w:hAnsi="仿宋" w:eastAsia="仿宋" w:cs="仿宋"/>
          <w:color w:val="000000"/>
          <w:kern w:val="0"/>
          <w:sz w:val="23"/>
          <w:szCs w:val="23"/>
        </w:rPr>
        <w:br w:type="textWrapping"/>
      </w:r>
      <w:r>
        <w:rPr>
          <w:rFonts w:hint="eastAsia" w:ascii="仿宋" w:hAnsi="仿宋" w:eastAsia="仿宋" w:cs="仿宋"/>
          <w:color w:val="000000"/>
          <w:kern w:val="0"/>
          <w:sz w:val="23"/>
          <w:szCs w:val="23"/>
          <w:shd w:val="clear" w:color="auto" w:fill="EFEFEF"/>
        </w:rPr>
        <w:t>&lt;</w:t>
      </w:r>
      <w:r>
        <w:rPr>
          <w:rFonts w:hint="eastAsia" w:ascii="仿宋" w:hAnsi="仿宋" w:eastAsia="仿宋" w:cs="仿宋"/>
          <w:b/>
          <w:bCs/>
          <w:color w:val="000080"/>
          <w:kern w:val="0"/>
          <w:sz w:val="23"/>
          <w:szCs w:val="23"/>
          <w:shd w:val="clear" w:color="auto" w:fill="EFEFEF"/>
        </w:rPr>
        <w:t>artifactId</w:t>
      </w:r>
      <w:r>
        <w:rPr>
          <w:rFonts w:hint="eastAsia" w:ascii="仿宋" w:hAnsi="仿宋" w:eastAsia="仿宋" w:cs="仿宋"/>
          <w:color w:val="000000"/>
          <w:kern w:val="0"/>
          <w:sz w:val="23"/>
          <w:szCs w:val="23"/>
          <w:shd w:val="clear" w:color="auto" w:fill="EFEFEF"/>
        </w:rPr>
        <w:t>&gt;</w:t>
      </w:r>
      <w:r>
        <w:rPr>
          <w:rFonts w:hint="eastAsia" w:ascii="仿宋" w:hAnsi="仿宋" w:eastAsia="仿宋" w:cs="仿宋"/>
          <w:color w:val="000000"/>
          <w:kern w:val="0"/>
          <w:sz w:val="23"/>
          <w:szCs w:val="23"/>
        </w:rPr>
        <w:t>tjhq-evads</w:t>
      </w:r>
      <w:r>
        <w:rPr>
          <w:rFonts w:hint="eastAsia" w:ascii="仿宋" w:hAnsi="仿宋" w:eastAsia="仿宋" w:cs="仿宋"/>
          <w:color w:val="000000"/>
          <w:kern w:val="0"/>
          <w:sz w:val="23"/>
          <w:szCs w:val="23"/>
          <w:shd w:val="clear" w:color="auto" w:fill="EFEFEF"/>
        </w:rPr>
        <w:t>&lt;/</w:t>
      </w:r>
      <w:r>
        <w:rPr>
          <w:rFonts w:hint="eastAsia" w:ascii="仿宋" w:hAnsi="仿宋" w:eastAsia="仿宋" w:cs="仿宋"/>
          <w:b/>
          <w:bCs/>
          <w:color w:val="000080"/>
          <w:kern w:val="0"/>
          <w:sz w:val="23"/>
          <w:szCs w:val="23"/>
          <w:shd w:val="clear" w:color="auto" w:fill="EFEFEF"/>
        </w:rPr>
        <w:t>artifactId</w:t>
      </w:r>
      <w:r>
        <w:rPr>
          <w:rFonts w:hint="eastAsia" w:ascii="仿宋" w:hAnsi="仿宋" w:eastAsia="仿宋" w:cs="仿宋"/>
          <w:color w:val="000000"/>
          <w:kern w:val="0"/>
          <w:sz w:val="23"/>
          <w:szCs w:val="23"/>
          <w:shd w:val="clear" w:color="auto" w:fill="EFEFEF"/>
        </w:rPr>
        <w:t>&gt;</w:t>
      </w:r>
      <w:r>
        <w:rPr>
          <w:rFonts w:hint="eastAsia" w:ascii="仿宋" w:hAnsi="仿宋" w:eastAsia="仿宋" w:cs="仿宋"/>
          <w:color w:val="000000"/>
          <w:kern w:val="0"/>
          <w:sz w:val="23"/>
          <w:szCs w:val="23"/>
        </w:rPr>
        <w:br w:type="textWrapping"/>
      </w:r>
      <w:r>
        <w:rPr>
          <w:rFonts w:hint="eastAsia" w:ascii="仿宋" w:hAnsi="仿宋" w:eastAsia="仿宋" w:cs="仿宋"/>
          <w:color w:val="000000"/>
          <w:kern w:val="0"/>
          <w:sz w:val="23"/>
          <w:szCs w:val="23"/>
          <w:shd w:val="clear" w:color="auto" w:fill="EFEFEF"/>
        </w:rPr>
        <w:t>&lt;</w:t>
      </w:r>
      <w:r>
        <w:rPr>
          <w:rFonts w:hint="eastAsia" w:ascii="仿宋" w:hAnsi="仿宋" w:eastAsia="仿宋" w:cs="仿宋"/>
          <w:b/>
          <w:bCs/>
          <w:color w:val="000080"/>
          <w:kern w:val="0"/>
          <w:sz w:val="23"/>
          <w:szCs w:val="23"/>
          <w:shd w:val="clear" w:color="auto" w:fill="EFEFEF"/>
        </w:rPr>
        <w:t>version</w:t>
      </w:r>
      <w:r>
        <w:rPr>
          <w:rFonts w:hint="eastAsia" w:ascii="仿宋" w:hAnsi="仿宋" w:eastAsia="仿宋" w:cs="仿宋"/>
          <w:color w:val="000000"/>
          <w:kern w:val="0"/>
          <w:sz w:val="23"/>
          <w:szCs w:val="23"/>
          <w:shd w:val="clear" w:color="auto" w:fill="EFEFEF"/>
        </w:rPr>
        <w:t>&gt;</w:t>
      </w:r>
      <w:r>
        <w:rPr>
          <w:rFonts w:hint="eastAsia" w:ascii="仿宋" w:hAnsi="仿宋" w:eastAsia="仿宋" w:cs="仿宋"/>
          <w:color w:val="000000"/>
          <w:kern w:val="0"/>
          <w:sz w:val="23"/>
          <w:szCs w:val="23"/>
        </w:rPr>
        <w:t>2.0</w:t>
      </w:r>
      <w:r>
        <w:rPr>
          <w:rFonts w:hint="eastAsia" w:ascii="仿宋" w:hAnsi="仿宋" w:eastAsia="仿宋" w:cs="仿宋"/>
          <w:color w:val="000000"/>
          <w:kern w:val="0"/>
          <w:sz w:val="23"/>
          <w:szCs w:val="23"/>
          <w:shd w:val="clear" w:color="auto" w:fill="EFEFEF"/>
        </w:rPr>
        <w:t xml:space="preserve"> &lt;/</w:t>
      </w:r>
      <w:r>
        <w:rPr>
          <w:rFonts w:hint="eastAsia" w:ascii="仿宋" w:hAnsi="仿宋" w:eastAsia="仿宋" w:cs="仿宋"/>
          <w:b/>
          <w:bCs/>
          <w:color w:val="000080"/>
          <w:kern w:val="0"/>
          <w:sz w:val="23"/>
          <w:szCs w:val="23"/>
          <w:shd w:val="clear" w:color="auto" w:fill="EFEFEF"/>
        </w:rPr>
        <w:t>version</w:t>
      </w:r>
      <w:r>
        <w:rPr>
          <w:rFonts w:hint="eastAsia" w:ascii="仿宋" w:hAnsi="仿宋" w:eastAsia="仿宋" w:cs="仿宋"/>
          <w:color w:val="000000"/>
          <w:kern w:val="0"/>
          <w:sz w:val="23"/>
          <w:szCs w:val="23"/>
          <w:shd w:val="clear" w:color="auto" w:fill="EFEFEF"/>
        </w:rPr>
        <w:t>&gt;</w:t>
      </w:r>
    </w:p>
    <w:p>
      <w:pPr>
        <w:pStyle w:val="6"/>
        <w:spacing w:line="588" w:lineRule="exact"/>
        <w:rPr>
          <w:rFonts w:ascii="仿宋" w:hAnsi="仿宋" w:eastAsia="仿宋" w:cs="仿宋"/>
        </w:rPr>
      </w:pPr>
      <w:r>
        <w:rPr>
          <w:rFonts w:hint="eastAsia" w:ascii="仿宋" w:hAnsi="仿宋" w:eastAsia="仿宋" w:cs="仿宋"/>
        </w:rPr>
        <w:t>1.2 需要maven依赖引入的外部文件</w:t>
      </w:r>
    </w:p>
    <w:p>
      <w:pPr>
        <w:pStyle w:val="12"/>
        <w:shd w:val="clear" w:color="auto" w:fill="FFFFFF"/>
        <w:spacing w:line="588" w:lineRule="exact"/>
        <w:rPr>
          <w:rFonts w:ascii="仿宋" w:hAnsi="仿宋" w:eastAsia="仿宋" w:cs="仿宋"/>
          <w:color w:val="000000"/>
          <w:sz w:val="23"/>
          <w:szCs w:val="23"/>
        </w:rPr>
      </w:pP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de.codecentric</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spring-boot-admin-starter-client</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2.1.6</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com.alibaba</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fastjson</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1.2.83</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org.apache.commons</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commons-compress</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1.21</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commons-io</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commons-io</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2.6</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org.apache.commons</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commons-lang3</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3.8.1</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org.ofdrw</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ofdrw-core</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rPr>
        <w:t xml:space="preserve"> </w:t>
      </w:r>
      <w:r>
        <w:rPr>
          <w:rFonts w:hint="eastAsia" w:ascii="仿宋" w:hAnsi="仿宋" w:eastAsia="仿宋" w:cs="仿宋"/>
          <w:color w:val="000000"/>
          <w:sz w:val="23"/>
          <w:szCs w:val="23"/>
        </w:rPr>
        <w:t xml:space="preserve">1.16.0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org.ofdrw</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ofdrw-gm</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rPr>
        <w:t xml:space="preserve"> </w:t>
      </w:r>
      <w:r>
        <w:rPr>
          <w:rFonts w:hint="eastAsia" w:ascii="仿宋" w:hAnsi="仿宋" w:eastAsia="仿宋" w:cs="仿宋"/>
          <w:color w:val="000000"/>
          <w:sz w:val="23"/>
          <w:szCs w:val="23"/>
        </w:rPr>
        <w:t xml:space="preserve">1.16.0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org.ofdrw</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ofdrw-gv</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rPr>
        <w:t xml:space="preserve"> </w:t>
      </w:r>
      <w:r>
        <w:rPr>
          <w:rFonts w:hint="eastAsia" w:ascii="仿宋" w:hAnsi="仿宋" w:eastAsia="仿宋" w:cs="仿宋"/>
          <w:color w:val="000000"/>
          <w:sz w:val="23"/>
          <w:szCs w:val="23"/>
        </w:rPr>
        <w:t xml:space="preserve">1.16.0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org.ofdrw</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ofdrw-pkg</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rPr>
        <w:t xml:space="preserve"> </w:t>
      </w:r>
      <w:r>
        <w:rPr>
          <w:rFonts w:hint="eastAsia" w:ascii="仿宋" w:hAnsi="仿宋" w:eastAsia="仿宋" w:cs="仿宋"/>
          <w:color w:val="000000"/>
          <w:sz w:val="23"/>
          <w:szCs w:val="23"/>
        </w:rPr>
        <w:t xml:space="preserve">1.16.0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org.ofdrw</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ofdrw-reader</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rPr>
        <w:t xml:space="preserve"> </w:t>
      </w:r>
      <w:r>
        <w:rPr>
          <w:rFonts w:hint="eastAsia" w:ascii="仿宋" w:hAnsi="仿宋" w:eastAsia="仿宋" w:cs="仿宋"/>
          <w:color w:val="000000"/>
          <w:sz w:val="23"/>
          <w:szCs w:val="23"/>
        </w:rPr>
        <w:t xml:space="preserve">1.16.0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org.ofdrw</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ofdrw-sign</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rPr>
        <w:t xml:space="preserve"> </w:t>
      </w:r>
      <w:r>
        <w:rPr>
          <w:rFonts w:hint="eastAsia" w:ascii="仿宋" w:hAnsi="仿宋" w:eastAsia="仿宋" w:cs="仿宋"/>
          <w:color w:val="000000"/>
          <w:sz w:val="23"/>
          <w:szCs w:val="23"/>
        </w:rPr>
        <w:t xml:space="preserve">1.16.0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org.json</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json</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20190722</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dom4j</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dom4j</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1.6.1</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jaxen</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jaxen</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1.1.6</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com.google.guava</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guava</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27.0-jre</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net.lingala.zip4j</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zip4j</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1.3.2</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org.bouncycastle</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bcpkix-jdk15on</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1.60</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org.bouncycastle</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groupId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bcprov-jdk15on</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artifactId</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rPr>
        <w:t xml:space="preserve">    </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t>1.60</w:t>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version</w:t>
      </w:r>
      <w:r>
        <w:rPr>
          <w:rFonts w:hint="eastAsia" w:ascii="仿宋" w:hAnsi="仿宋" w:eastAsia="仿宋" w:cs="仿宋"/>
          <w:color w:val="000000"/>
          <w:sz w:val="23"/>
          <w:szCs w:val="23"/>
          <w:shd w:val="clear" w:color="auto" w:fill="EFEFEF"/>
        </w:rPr>
        <w:t>&gt;</w:t>
      </w:r>
      <w:r>
        <w:rPr>
          <w:rFonts w:hint="eastAsia" w:ascii="仿宋" w:hAnsi="仿宋" w:eastAsia="仿宋" w:cs="仿宋"/>
          <w:color w:val="000000"/>
          <w:sz w:val="23"/>
          <w:szCs w:val="23"/>
        </w:rPr>
        <w:br w:type="textWrapping"/>
      </w:r>
      <w:r>
        <w:rPr>
          <w:rFonts w:hint="eastAsia" w:ascii="仿宋" w:hAnsi="仿宋" w:eastAsia="仿宋" w:cs="仿宋"/>
          <w:color w:val="000000"/>
          <w:sz w:val="23"/>
          <w:szCs w:val="23"/>
          <w:shd w:val="clear" w:color="auto" w:fill="EFEFEF"/>
        </w:rPr>
        <w:t>&lt;/</w:t>
      </w:r>
      <w:r>
        <w:rPr>
          <w:rFonts w:hint="eastAsia" w:ascii="仿宋" w:hAnsi="仿宋" w:eastAsia="仿宋" w:cs="仿宋"/>
          <w:b/>
          <w:bCs/>
          <w:color w:val="000080"/>
          <w:sz w:val="23"/>
          <w:szCs w:val="23"/>
          <w:shd w:val="clear" w:color="auto" w:fill="EFEFEF"/>
        </w:rPr>
        <w:t>dependency</w:t>
      </w:r>
      <w:r>
        <w:rPr>
          <w:rFonts w:hint="eastAsia" w:ascii="仿宋" w:hAnsi="仿宋" w:eastAsia="仿宋" w:cs="仿宋"/>
          <w:color w:val="000000"/>
          <w:sz w:val="23"/>
          <w:szCs w:val="23"/>
          <w:shd w:val="clear" w:color="auto" w:fill="EFEFEF"/>
        </w:rPr>
        <w:t>&gt;</w:t>
      </w:r>
    </w:p>
    <w:p>
      <w:pPr>
        <w:pStyle w:val="6"/>
        <w:spacing w:line="588" w:lineRule="exact"/>
        <w:rPr>
          <w:rFonts w:ascii="仿宋" w:hAnsi="仿宋" w:eastAsia="仿宋" w:cs="仿宋"/>
        </w:rPr>
      </w:pPr>
      <w:r>
        <w:rPr>
          <w:rFonts w:hint="eastAsia" w:ascii="仿宋" w:hAnsi="仿宋" w:eastAsia="仿宋" w:cs="仿宋"/>
        </w:rPr>
        <w:t>1.3 lib文件夹下的第三方jar包</w:t>
      </w:r>
    </w:p>
    <w:p>
      <w:pPr>
        <w:spacing w:line="588" w:lineRule="exact"/>
        <w:ind w:firstLine="640" w:firstLineChars="200"/>
        <w:rPr>
          <w:rFonts w:ascii="仿宋" w:hAnsi="仿宋" w:eastAsia="仿宋" w:cs="仿宋"/>
          <w:bCs/>
          <w:sz w:val="32"/>
          <w:szCs w:val="32"/>
        </w:rPr>
      </w:pPr>
      <w:r>
        <w:rPr>
          <w:rFonts w:hint="eastAsia" w:ascii="仿宋" w:hAnsi="仿宋" w:eastAsia="仿宋" w:cs="仿宋"/>
          <w:bCs/>
          <w:sz w:val="32"/>
          <w:szCs w:val="32"/>
        </w:rPr>
        <w:t xml:space="preserve">将验签工具包的lib文件夹下的第三方插件包推送到 Maven 仓库，或者直接本地依赖。Jar包列表如下： </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spacing w:line="588" w:lineRule="exact"/>
              <w:rPr>
                <w:rFonts w:ascii="仿宋" w:hAnsi="仿宋" w:eastAsia="仿宋" w:cs="仿宋"/>
                <w:bCs/>
                <w:sz w:val="32"/>
                <w:szCs w:val="32"/>
              </w:rPr>
            </w:pPr>
            <w:r>
              <w:rPr>
                <w:rFonts w:hint="eastAsia" w:ascii="仿宋" w:hAnsi="仿宋" w:eastAsia="仿宋" w:cs="仿宋"/>
                <w:color w:val="000000"/>
                <w:kern w:val="0"/>
                <w:sz w:val="32"/>
                <w:szCs w:val="32"/>
              </w:rPr>
              <w:t>ei.sign.sdk-1.0.0.jar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588" w:lineRule="exact"/>
              <w:rPr>
                <w:rFonts w:ascii="仿宋" w:hAnsi="仿宋" w:eastAsia="仿宋" w:cs="仿宋"/>
                <w:bCs/>
                <w:sz w:val="32"/>
                <w:szCs w:val="32"/>
              </w:rPr>
            </w:pPr>
            <w:r>
              <w:rPr>
                <w:rFonts w:hint="eastAsia" w:ascii="仿宋" w:hAnsi="仿宋" w:eastAsia="仿宋" w:cs="仿宋"/>
                <w:color w:val="000000"/>
                <w:kern w:val="0"/>
                <w:sz w:val="32"/>
                <w:szCs w:val="32"/>
              </w:rPr>
              <w:t>logback-cfca-jdk1.6-4.2.1.0.jar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588" w:lineRule="exact"/>
              <w:rPr>
                <w:rFonts w:ascii="仿宋" w:hAnsi="仿宋" w:eastAsia="仿宋" w:cs="仿宋"/>
                <w:bCs/>
                <w:sz w:val="32"/>
                <w:szCs w:val="32"/>
              </w:rPr>
            </w:pPr>
            <w:r>
              <w:rPr>
                <w:rFonts w:hint="eastAsia" w:ascii="仿宋" w:hAnsi="仿宋" w:eastAsia="仿宋" w:cs="仿宋"/>
                <w:color w:val="000000"/>
                <w:kern w:val="0"/>
                <w:sz w:val="32"/>
                <w:szCs w:val="32"/>
              </w:rPr>
              <w:t>OFDSealSADK-3.7.0.1.jar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588" w:lineRule="exact"/>
              <w:rPr>
                <w:rFonts w:ascii="仿宋" w:hAnsi="仿宋" w:eastAsia="仿宋" w:cs="仿宋"/>
                <w:bCs/>
                <w:sz w:val="32"/>
                <w:szCs w:val="32"/>
              </w:rPr>
            </w:pPr>
            <w:r>
              <w:rPr>
                <w:rFonts w:hint="eastAsia" w:ascii="仿宋" w:hAnsi="仿宋" w:eastAsia="仿宋" w:cs="仿宋"/>
                <w:color w:val="000000"/>
                <w:kern w:val="0"/>
                <w:sz w:val="32"/>
                <w:szCs w:val="32"/>
              </w:rPr>
              <w:t>pdf-xml-extractor-1.0.jar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588" w:lineRule="exact"/>
              <w:rPr>
                <w:rFonts w:ascii="仿宋" w:hAnsi="仿宋" w:eastAsia="仿宋" w:cs="仿宋"/>
                <w:bCs/>
                <w:sz w:val="32"/>
                <w:szCs w:val="32"/>
              </w:rPr>
            </w:pPr>
            <w:r>
              <w:rPr>
                <w:rFonts w:hint="eastAsia" w:ascii="仿宋" w:hAnsi="仿宋" w:eastAsia="仿宋" w:cs="仿宋"/>
                <w:color w:val="000000"/>
                <w:kern w:val="0"/>
                <w:sz w:val="32"/>
                <w:szCs w:val="32"/>
              </w:rPr>
              <w:t>sadk-3.7.1.0.jar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588" w:lineRule="exact"/>
              <w:rPr>
                <w:rFonts w:ascii="仿宋" w:hAnsi="仿宋" w:eastAsia="仿宋" w:cs="仿宋"/>
                <w:bCs/>
                <w:sz w:val="32"/>
                <w:szCs w:val="32"/>
              </w:rPr>
            </w:pPr>
            <w:r>
              <w:rPr>
                <w:rFonts w:hint="eastAsia" w:ascii="仿宋" w:hAnsi="仿宋" w:eastAsia="仿宋" w:cs="仿宋"/>
                <w:color w:val="000000"/>
                <w:kern w:val="0"/>
                <w:sz w:val="32"/>
                <w:szCs w:val="32"/>
              </w:rPr>
              <w:t>xbrl-json-1.0.jar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588" w:lineRule="exact"/>
              <w:rPr>
                <w:rFonts w:ascii="仿宋" w:hAnsi="仿宋" w:eastAsia="仿宋" w:cs="仿宋"/>
                <w:bCs/>
                <w:sz w:val="32"/>
                <w:szCs w:val="32"/>
              </w:rPr>
            </w:pPr>
            <w:r>
              <w:rPr>
                <w:rFonts w:hint="eastAsia" w:ascii="仿宋" w:hAnsi="仿宋" w:eastAsia="仿宋" w:cs="仿宋"/>
                <w:color w:val="000000"/>
                <w:kern w:val="0"/>
                <w:sz w:val="32"/>
                <w:szCs w:val="32"/>
              </w:rPr>
              <w:t>zjpjutil-1.0.jar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hn-voucher-file-api.jar</w:t>
            </w:r>
          </w:p>
        </w:tc>
      </w:tr>
    </w:tbl>
    <w:p>
      <w:pPr>
        <w:pStyle w:val="5"/>
        <w:spacing w:line="588" w:lineRule="exact"/>
        <w:rPr>
          <w:rFonts w:ascii="楷体" w:hAnsi="楷体" w:eastAsia="楷体" w:cs="楷体"/>
        </w:rPr>
      </w:pPr>
      <w:r>
        <w:rPr>
          <w:rFonts w:hint="eastAsia" w:ascii="楷体" w:hAnsi="楷体" w:eastAsia="楷体" w:cs="楷体"/>
        </w:rPr>
        <w:t>2、工具方法说明</w:t>
      </w:r>
    </w:p>
    <w:p>
      <w:pPr>
        <w:spacing w:line="588" w:lineRule="exact"/>
        <w:ind w:firstLine="640" w:firstLineChars="200"/>
        <w:rPr>
          <w:rFonts w:ascii="仿宋" w:hAnsi="仿宋" w:eastAsia="仿宋" w:cs="仿宋"/>
          <w:bCs/>
          <w:sz w:val="32"/>
          <w:szCs w:val="32"/>
        </w:rPr>
      </w:pPr>
      <w:r>
        <w:rPr>
          <w:rFonts w:hint="eastAsia" w:ascii="仿宋" w:hAnsi="仿宋" w:eastAsia="仿宋" w:cs="仿宋"/>
          <w:bCs/>
          <w:sz w:val="32"/>
          <w:szCs w:val="32"/>
        </w:rPr>
        <w:t>所有的接口均已集成到了 tjhq-evads-2.0.jar工具包中的com.tjhq.eaams.xbrl.util.XBRLUtil类中，总共包含以下四个接口。</w:t>
      </w:r>
    </w:p>
    <w:p>
      <w:pPr>
        <w:pStyle w:val="6"/>
        <w:spacing w:line="588" w:lineRule="exact"/>
        <w:rPr>
          <w:rFonts w:ascii="仿宋" w:hAnsi="仿宋" w:eastAsia="仿宋" w:cs="仿宋"/>
        </w:rPr>
      </w:pPr>
      <w:r>
        <w:rPr>
          <w:rFonts w:hint="eastAsia" w:ascii="仿宋" w:hAnsi="仿宋" w:eastAsia="仿宋" w:cs="仿宋"/>
        </w:rPr>
        <w:t>2.1验签方法</w:t>
      </w:r>
    </w:p>
    <w:p>
      <w:pPr>
        <w:pStyle w:val="12"/>
        <w:shd w:val="clear" w:color="auto" w:fill="FFFFFF"/>
        <w:spacing w:line="588" w:lineRule="exact"/>
        <w:rPr>
          <w:rFonts w:ascii="仿宋" w:hAnsi="仿宋" w:eastAsia="仿宋" w:cs="仿宋"/>
          <w:color w:val="000000"/>
          <w:sz w:val="28"/>
          <w:szCs w:val="28"/>
        </w:rPr>
      </w:pPr>
      <w:r>
        <w:rPr>
          <w:rFonts w:hint="eastAsia" w:ascii="仿宋" w:hAnsi="仿宋" w:eastAsia="仿宋" w:cs="仿宋"/>
          <w:b/>
          <w:bCs/>
          <w:color w:val="000080"/>
          <w:sz w:val="23"/>
          <w:szCs w:val="23"/>
        </w:rPr>
        <w:t xml:space="preserve">public  static </w:t>
      </w:r>
      <w:r>
        <w:rPr>
          <w:rFonts w:hint="eastAsia" w:ascii="仿宋" w:hAnsi="仿宋" w:eastAsia="仿宋" w:cs="仿宋"/>
          <w:color w:val="000000"/>
          <w:sz w:val="23"/>
          <w:szCs w:val="23"/>
        </w:rPr>
        <w:t xml:space="preserve">VerifyResult verifySign(String filePath) </w:t>
      </w:r>
      <w:r>
        <w:rPr>
          <w:rFonts w:hint="eastAsia" w:ascii="仿宋" w:hAnsi="仿宋" w:eastAsia="仿宋" w:cs="仿宋"/>
          <w:b/>
          <w:bCs/>
          <w:color w:val="000080"/>
          <w:sz w:val="23"/>
          <w:szCs w:val="23"/>
        </w:rPr>
        <w:t xml:space="preserve">throws </w:t>
      </w:r>
      <w:r>
        <w:rPr>
          <w:rFonts w:hint="eastAsia" w:ascii="仿宋" w:hAnsi="仿宋" w:eastAsia="仿宋" w:cs="仿宋"/>
          <w:color w:val="000000"/>
          <w:sz w:val="23"/>
          <w:szCs w:val="23"/>
        </w:rPr>
        <w:t>Exception</w:t>
      </w:r>
      <w:r>
        <w:rPr>
          <w:rFonts w:hint="eastAsia" w:ascii="仿宋" w:hAnsi="仿宋" w:eastAsia="仿宋" w:cs="仿宋"/>
          <w:color w:val="000000"/>
          <w:sz w:val="28"/>
          <w:szCs w:val="28"/>
        </w:rPr>
        <w:t>;</w:t>
      </w:r>
    </w:p>
    <w:p>
      <w:pPr>
        <w:pStyle w:val="7"/>
        <w:spacing w:line="588" w:lineRule="exact"/>
        <w:rPr>
          <w:rFonts w:ascii="仿宋" w:hAnsi="仿宋" w:eastAsia="仿宋" w:cs="仿宋"/>
          <w:sz w:val="32"/>
          <w:szCs w:val="32"/>
        </w:rPr>
      </w:pPr>
      <w:r>
        <w:rPr>
          <w:rFonts w:hint="eastAsia" w:ascii="仿宋" w:hAnsi="仿宋" w:eastAsia="仿宋" w:cs="仿宋"/>
          <w:sz w:val="32"/>
          <w:szCs w:val="32"/>
        </w:rPr>
        <w:t>2.1.1参数</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6"/>
        <w:gridCol w:w="2803"/>
        <w:gridCol w:w="2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6"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参数名称</w:t>
            </w:r>
          </w:p>
        </w:tc>
        <w:tc>
          <w:tcPr>
            <w:tcW w:w="2803"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参数类型</w:t>
            </w:r>
          </w:p>
        </w:tc>
        <w:tc>
          <w:tcPr>
            <w:tcW w:w="2803"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6" w:type="dxa"/>
          </w:tcPr>
          <w:p>
            <w:pPr>
              <w:spacing w:line="588" w:lineRule="exact"/>
              <w:rPr>
                <w:rFonts w:ascii="仿宋" w:hAnsi="仿宋" w:eastAsia="仿宋" w:cs="仿宋"/>
                <w:bCs/>
                <w:sz w:val="32"/>
                <w:szCs w:val="32"/>
              </w:rPr>
            </w:pPr>
            <w:r>
              <w:rPr>
                <w:rFonts w:hint="eastAsia" w:ascii="仿宋" w:hAnsi="仿宋" w:eastAsia="仿宋" w:cs="仿宋"/>
                <w:bCs/>
                <w:sz w:val="32"/>
                <w:szCs w:val="32"/>
              </w:rPr>
              <w:t>filePath</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String</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需要验签的文件的路径信息(包含地址和文件名)</w:t>
            </w:r>
          </w:p>
        </w:tc>
      </w:tr>
    </w:tbl>
    <w:p>
      <w:pPr>
        <w:pStyle w:val="7"/>
        <w:spacing w:line="588" w:lineRule="exact"/>
        <w:rPr>
          <w:rFonts w:ascii="仿宋" w:hAnsi="仿宋" w:eastAsia="仿宋" w:cs="仿宋"/>
        </w:rPr>
      </w:pPr>
      <w:r>
        <w:rPr>
          <w:rFonts w:hint="eastAsia" w:ascii="仿宋" w:hAnsi="仿宋" w:eastAsia="仿宋" w:cs="仿宋"/>
        </w:rPr>
        <w:t>2.1.2返回值</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com.tjhq.eaams.verify.entity.VerifyResult类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getResult</w:t>
            </w:r>
          </w:p>
        </w:tc>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true/false，验签成功或失败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getMsg</w:t>
            </w:r>
          </w:p>
        </w:tc>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成功/失败内容</w:t>
            </w:r>
          </w:p>
        </w:tc>
      </w:tr>
    </w:tbl>
    <w:p>
      <w:pPr>
        <w:pStyle w:val="6"/>
        <w:spacing w:line="588" w:lineRule="exact"/>
        <w:rPr>
          <w:rFonts w:ascii="仿宋" w:hAnsi="仿宋" w:eastAsia="仿宋" w:cs="仿宋"/>
          <w:sz w:val="28"/>
          <w:szCs w:val="28"/>
        </w:rPr>
      </w:pPr>
      <w:r>
        <w:rPr>
          <w:rFonts w:hint="eastAsia" w:ascii="仿宋" w:hAnsi="仿宋" w:eastAsia="仿宋" w:cs="仿宋"/>
        </w:rPr>
        <w:t>2.2 抽取文件中的票据类型和xbrl字符串</w:t>
      </w:r>
    </w:p>
    <w:p>
      <w:pPr>
        <w:pStyle w:val="12"/>
        <w:shd w:val="clear" w:color="auto" w:fill="FFFFFF"/>
        <w:spacing w:line="588" w:lineRule="exact"/>
        <w:rPr>
          <w:rFonts w:ascii="仿宋" w:hAnsi="仿宋" w:eastAsia="仿宋" w:cs="仿宋"/>
          <w:color w:val="000000"/>
          <w:sz w:val="23"/>
          <w:szCs w:val="23"/>
        </w:rPr>
      </w:pPr>
      <w:r>
        <w:rPr>
          <w:rFonts w:hint="eastAsia" w:ascii="仿宋" w:hAnsi="仿宋" w:eastAsia="仿宋" w:cs="仿宋"/>
          <w:b/>
          <w:bCs/>
          <w:color w:val="000080"/>
          <w:sz w:val="23"/>
          <w:szCs w:val="23"/>
        </w:rPr>
        <w:t xml:space="preserve">public static </w:t>
      </w:r>
      <w:r>
        <w:rPr>
          <w:rFonts w:hint="eastAsia" w:ascii="仿宋" w:hAnsi="仿宋" w:eastAsia="仿宋" w:cs="仿宋"/>
          <w:color w:val="000000"/>
          <w:sz w:val="23"/>
          <w:szCs w:val="23"/>
        </w:rPr>
        <w:t xml:space="preserve">BillInfo getXbrlInfo(String filePath,String outTmpPath) </w:t>
      </w:r>
      <w:r>
        <w:rPr>
          <w:rFonts w:hint="eastAsia" w:ascii="仿宋" w:hAnsi="仿宋" w:eastAsia="仿宋" w:cs="仿宋"/>
          <w:b/>
          <w:bCs/>
          <w:color w:val="000080"/>
          <w:sz w:val="23"/>
          <w:szCs w:val="23"/>
        </w:rPr>
        <w:t xml:space="preserve">throws </w:t>
      </w:r>
      <w:r>
        <w:rPr>
          <w:rFonts w:hint="eastAsia" w:ascii="仿宋" w:hAnsi="仿宋" w:eastAsia="仿宋" w:cs="仿宋"/>
          <w:color w:val="000000"/>
          <w:sz w:val="23"/>
          <w:szCs w:val="23"/>
        </w:rPr>
        <w:t>Exception;</w:t>
      </w:r>
    </w:p>
    <w:p>
      <w:pPr>
        <w:pStyle w:val="7"/>
        <w:spacing w:line="588" w:lineRule="exact"/>
        <w:rPr>
          <w:rFonts w:ascii="仿宋" w:hAnsi="仿宋" w:eastAsia="仿宋" w:cs="仿宋"/>
          <w:sz w:val="32"/>
          <w:szCs w:val="32"/>
        </w:rPr>
      </w:pPr>
      <w:r>
        <w:rPr>
          <w:rFonts w:hint="eastAsia" w:ascii="仿宋" w:hAnsi="仿宋" w:eastAsia="仿宋" w:cs="仿宋"/>
          <w:sz w:val="32"/>
          <w:szCs w:val="32"/>
        </w:rPr>
        <w:t>2.2.1参数</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6"/>
        <w:gridCol w:w="2803"/>
        <w:gridCol w:w="2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6"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参数名称</w:t>
            </w:r>
          </w:p>
        </w:tc>
        <w:tc>
          <w:tcPr>
            <w:tcW w:w="2803"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参数类型</w:t>
            </w:r>
          </w:p>
        </w:tc>
        <w:tc>
          <w:tcPr>
            <w:tcW w:w="2803"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6" w:type="dxa"/>
          </w:tcPr>
          <w:p>
            <w:pPr>
              <w:spacing w:line="588" w:lineRule="exact"/>
              <w:rPr>
                <w:rFonts w:ascii="仿宋" w:hAnsi="仿宋" w:eastAsia="仿宋" w:cs="仿宋"/>
                <w:bCs/>
                <w:sz w:val="32"/>
                <w:szCs w:val="32"/>
              </w:rPr>
            </w:pPr>
            <w:r>
              <w:rPr>
                <w:rFonts w:hint="eastAsia" w:ascii="仿宋" w:hAnsi="仿宋" w:eastAsia="仿宋" w:cs="仿宋"/>
                <w:bCs/>
                <w:sz w:val="32"/>
                <w:szCs w:val="32"/>
              </w:rPr>
              <w:t>filePath</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String</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需要抽取信息的文件的路径信息(包含地址和文件名)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6" w:type="dxa"/>
          </w:tcPr>
          <w:p>
            <w:pPr>
              <w:spacing w:line="588" w:lineRule="exact"/>
              <w:rPr>
                <w:rFonts w:ascii="仿宋" w:hAnsi="仿宋" w:eastAsia="仿宋" w:cs="仿宋"/>
                <w:bCs/>
                <w:sz w:val="32"/>
                <w:szCs w:val="32"/>
              </w:rPr>
            </w:pPr>
            <w:r>
              <w:rPr>
                <w:rFonts w:hint="eastAsia" w:ascii="仿宋" w:hAnsi="仿宋" w:eastAsia="仿宋" w:cs="仿宋"/>
                <w:bCs/>
                <w:sz w:val="32"/>
                <w:szCs w:val="32"/>
              </w:rPr>
              <w:t>outTmpPath</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String</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获取到的xml文件暂存地址（可为空）</w:t>
            </w:r>
          </w:p>
        </w:tc>
      </w:tr>
    </w:tbl>
    <w:p>
      <w:pPr>
        <w:pStyle w:val="7"/>
        <w:spacing w:line="588" w:lineRule="exact"/>
        <w:rPr>
          <w:rFonts w:ascii="仿宋" w:hAnsi="仿宋" w:eastAsia="仿宋" w:cs="仿宋"/>
          <w:sz w:val="32"/>
          <w:szCs w:val="32"/>
        </w:rPr>
      </w:pPr>
      <w:r>
        <w:rPr>
          <w:rFonts w:hint="eastAsia" w:ascii="仿宋" w:hAnsi="仿宋" w:eastAsia="仿宋" w:cs="仿宋"/>
          <w:sz w:val="32"/>
          <w:szCs w:val="32"/>
        </w:rPr>
        <w:t>2.2.2返回值</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com.tjhq.eaams.xbrl.constant.BillInfo类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getBillType</w:t>
            </w:r>
          </w:p>
        </w:tc>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抽取的文件的票据类型，详情见2.5开具方billType列表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getXbrlStr</w:t>
            </w:r>
          </w:p>
        </w:tc>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获取的xbrl字符串</w:t>
            </w:r>
          </w:p>
        </w:tc>
      </w:tr>
    </w:tbl>
    <w:p>
      <w:pPr>
        <w:pStyle w:val="6"/>
        <w:spacing w:line="588" w:lineRule="exact"/>
        <w:rPr>
          <w:rFonts w:ascii="仿宋" w:hAnsi="仿宋" w:eastAsia="仿宋" w:cs="仿宋"/>
        </w:rPr>
      </w:pPr>
      <w:r>
        <w:rPr>
          <w:rFonts w:hint="eastAsia" w:ascii="仿宋" w:hAnsi="仿宋" w:eastAsia="仿宋" w:cs="仿宋"/>
        </w:rPr>
        <w:t>2.3 XBRL字符串转JSON对象</w:t>
      </w:r>
    </w:p>
    <w:p>
      <w:pPr>
        <w:pStyle w:val="12"/>
        <w:shd w:val="clear" w:color="auto" w:fill="FFFFFF"/>
        <w:spacing w:line="588" w:lineRule="exact"/>
        <w:rPr>
          <w:rFonts w:ascii="仿宋" w:hAnsi="仿宋" w:eastAsia="仿宋" w:cs="仿宋"/>
          <w:color w:val="000000"/>
          <w:sz w:val="23"/>
          <w:szCs w:val="23"/>
        </w:rPr>
      </w:pPr>
      <w:r>
        <w:rPr>
          <w:rFonts w:hint="eastAsia" w:ascii="仿宋" w:hAnsi="仿宋" w:eastAsia="仿宋" w:cs="仿宋"/>
          <w:b/>
          <w:bCs/>
          <w:color w:val="000080"/>
          <w:sz w:val="23"/>
          <w:szCs w:val="23"/>
        </w:rPr>
        <w:t xml:space="preserve">public static </w:t>
      </w:r>
      <w:r>
        <w:rPr>
          <w:rFonts w:hint="eastAsia" w:ascii="仿宋" w:hAnsi="仿宋" w:eastAsia="仿宋" w:cs="仿宋"/>
          <w:color w:val="000000"/>
          <w:sz w:val="23"/>
          <w:szCs w:val="23"/>
        </w:rPr>
        <w:t xml:space="preserve">String xbrl2Json(String xbrlStr, String billType) </w:t>
      </w:r>
      <w:r>
        <w:rPr>
          <w:rFonts w:hint="eastAsia" w:ascii="仿宋" w:hAnsi="仿宋" w:eastAsia="仿宋" w:cs="仿宋"/>
          <w:b/>
          <w:bCs/>
          <w:color w:val="000080"/>
          <w:sz w:val="23"/>
          <w:szCs w:val="23"/>
        </w:rPr>
        <w:t xml:space="preserve">throws </w:t>
      </w:r>
      <w:r>
        <w:rPr>
          <w:rFonts w:hint="eastAsia" w:ascii="仿宋" w:hAnsi="仿宋" w:eastAsia="仿宋" w:cs="仿宋"/>
          <w:color w:val="000000"/>
          <w:sz w:val="23"/>
          <w:szCs w:val="23"/>
        </w:rPr>
        <w:t>Exception;</w:t>
      </w:r>
    </w:p>
    <w:p>
      <w:pPr>
        <w:spacing w:line="588" w:lineRule="exact"/>
        <w:rPr>
          <w:rFonts w:ascii="仿宋" w:hAnsi="仿宋" w:eastAsia="仿宋" w:cs="仿宋"/>
        </w:rPr>
      </w:pPr>
    </w:p>
    <w:p>
      <w:pPr>
        <w:pStyle w:val="7"/>
        <w:spacing w:line="588" w:lineRule="exact"/>
        <w:rPr>
          <w:rFonts w:ascii="仿宋" w:hAnsi="仿宋" w:eastAsia="仿宋" w:cs="仿宋"/>
          <w:sz w:val="32"/>
          <w:szCs w:val="32"/>
        </w:rPr>
      </w:pPr>
      <w:r>
        <w:rPr>
          <w:rFonts w:hint="eastAsia" w:ascii="仿宋" w:hAnsi="仿宋" w:eastAsia="仿宋" w:cs="仿宋"/>
          <w:sz w:val="32"/>
          <w:szCs w:val="32"/>
        </w:rPr>
        <w:t>2.3.1参数</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6"/>
        <w:gridCol w:w="2803"/>
        <w:gridCol w:w="2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6"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参数名称</w:t>
            </w:r>
          </w:p>
        </w:tc>
        <w:tc>
          <w:tcPr>
            <w:tcW w:w="2803"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参数类型</w:t>
            </w:r>
          </w:p>
        </w:tc>
        <w:tc>
          <w:tcPr>
            <w:tcW w:w="2803"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6" w:type="dxa"/>
          </w:tcPr>
          <w:p>
            <w:pPr>
              <w:spacing w:line="588" w:lineRule="exact"/>
              <w:rPr>
                <w:rFonts w:ascii="仿宋" w:hAnsi="仿宋" w:eastAsia="仿宋" w:cs="仿宋"/>
                <w:bCs/>
                <w:sz w:val="32"/>
                <w:szCs w:val="32"/>
              </w:rPr>
            </w:pPr>
            <w:r>
              <w:rPr>
                <w:rFonts w:hint="eastAsia" w:ascii="仿宋" w:hAnsi="仿宋" w:eastAsia="仿宋" w:cs="仿宋"/>
                <w:bCs/>
                <w:sz w:val="32"/>
                <w:szCs w:val="32"/>
              </w:rPr>
              <w:t>xbrlStr</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String</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要转换的xbrl字符串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6" w:type="dxa"/>
          </w:tcPr>
          <w:p>
            <w:pPr>
              <w:spacing w:line="588" w:lineRule="exact"/>
              <w:rPr>
                <w:rFonts w:ascii="仿宋" w:hAnsi="仿宋" w:eastAsia="仿宋" w:cs="仿宋"/>
                <w:bCs/>
                <w:sz w:val="32"/>
                <w:szCs w:val="32"/>
              </w:rPr>
            </w:pPr>
            <w:r>
              <w:rPr>
                <w:rFonts w:hint="eastAsia" w:ascii="仿宋" w:hAnsi="仿宋" w:eastAsia="仿宋" w:cs="仿宋"/>
                <w:bCs/>
                <w:sz w:val="32"/>
                <w:szCs w:val="32"/>
              </w:rPr>
              <w:t>billType</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String</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票据类型，详情见2.5开具方billType列表</w:t>
            </w:r>
          </w:p>
        </w:tc>
      </w:tr>
    </w:tbl>
    <w:p>
      <w:pPr>
        <w:pStyle w:val="7"/>
        <w:spacing w:line="588" w:lineRule="exact"/>
        <w:rPr>
          <w:rFonts w:ascii="仿宋" w:hAnsi="仿宋" w:eastAsia="仿宋" w:cs="仿宋"/>
          <w:sz w:val="32"/>
          <w:szCs w:val="32"/>
        </w:rPr>
      </w:pPr>
      <w:r>
        <w:rPr>
          <w:rFonts w:hint="eastAsia" w:ascii="仿宋" w:hAnsi="仿宋" w:eastAsia="仿宋" w:cs="仿宋"/>
          <w:sz w:val="32"/>
          <w:szCs w:val="32"/>
        </w:rPr>
        <w:t>2.3.2返回值</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字符串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String</w:t>
            </w:r>
          </w:p>
        </w:tc>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返回json字符串</w:t>
            </w:r>
          </w:p>
        </w:tc>
      </w:tr>
    </w:tbl>
    <w:p>
      <w:pPr>
        <w:pStyle w:val="6"/>
        <w:spacing w:line="588" w:lineRule="exact"/>
        <w:rPr>
          <w:rFonts w:ascii="仿宋" w:hAnsi="仿宋" w:eastAsia="仿宋" w:cs="仿宋"/>
        </w:rPr>
      </w:pPr>
      <w:r>
        <w:rPr>
          <w:rFonts w:hint="eastAsia" w:ascii="仿宋" w:hAnsi="仿宋" w:eastAsia="仿宋" w:cs="仿宋"/>
        </w:rPr>
        <w:t>2.4 JSON字符串转XBRL字符串</w:t>
      </w:r>
    </w:p>
    <w:p>
      <w:pPr>
        <w:pStyle w:val="12"/>
        <w:shd w:val="clear" w:color="auto" w:fill="FFFFFF"/>
        <w:spacing w:line="588" w:lineRule="exact"/>
        <w:rPr>
          <w:rFonts w:ascii="仿宋" w:hAnsi="仿宋" w:eastAsia="仿宋" w:cs="仿宋"/>
          <w:color w:val="000000"/>
          <w:sz w:val="23"/>
          <w:szCs w:val="23"/>
        </w:rPr>
      </w:pPr>
      <w:r>
        <w:rPr>
          <w:rFonts w:hint="eastAsia" w:ascii="仿宋" w:hAnsi="仿宋" w:eastAsia="仿宋" w:cs="仿宋"/>
          <w:b/>
          <w:bCs/>
          <w:color w:val="000080"/>
          <w:sz w:val="23"/>
          <w:szCs w:val="23"/>
        </w:rPr>
        <w:t xml:space="preserve">public  static </w:t>
      </w:r>
      <w:r>
        <w:rPr>
          <w:rFonts w:hint="eastAsia" w:ascii="仿宋" w:hAnsi="仿宋" w:eastAsia="仿宋" w:cs="仿宋"/>
          <w:color w:val="000000"/>
          <w:sz w:val="23"/>
          <w:szCs w:val="23"/>
        </w:rPr>
        <w:t xml:space="preserve">String json2Xbrl(String jsonStr, String billType) </w:t>
      </w:r>
      <w:r>
        <w:rPr>
          <w:rFonts w:hint="eastAsia" w:ascii="仿宋" w:hAnsi="仿宋" w:eastAsia="仿宋" w:cs="仿宋"/>
          <w:b/>
          <w:bCs/>
          <w:color w:val="000080"/>
          <w:sz w:val="23"/>
          <w:szCs w:val="23"/>
        </w:rPr>
        <w:t xml:space="preserve">throws </w:t>
      </w:r>
      <w:r>
        <w:rPr>
          <w:rFonts w:hint="eastAsia" w:ascii="仿宋" w:hAnsi="仿宋" w:eastAsia="仿宋" w:cs="仿宋"/>
          <w:color w:val="000000"/>
          <w:sz w:val="23"/>
          <w:szCs w:val="23"/>
        </w:rPr>
        <w:t>Exception;</w:t>
      </w:r>
    </w:p>
    <w:p>
      <w:pPr>
        <w:pStyle w:val="7"/>
        <w:spacing w:line="588" w:lineRule="exact"/>
        <w:rPr>
          <w:rFonts w:ascii="仿宋" w:hAnsi="仿宋" w:eastAsia="仿宋" w:cs="仿宋"/>
          <w:sz w:val="32"/>
          <w:szCs w:val="32"/>
        </w:rPr>
      </w:pPr>
      <w:r>
        <w:rPr>
          <w:rFonts w:hint="eastAsia" w:ascii="仿宋" w:hAnsi="仿宋" w:eastAsia="仿宋" w:cs="仿宋"/>
          <w:sz w:val="32"/>
          <w:szCs w:val="32"/>
        </w:rPr>
        <w:t>2.4.1参数</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6"/>
        <w:gridCol w:w="2803"/>
        <w:gridCol w:w="2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6"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参数名称</w:t>
            </w:r>
          </w:p>
        </w:tc>
        <w:tc>
          <w:tcPr>
            <w:tcW w:w="2803"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参数类型</w:t>
            </w:r>
          </w:p>
        </w:tc>
        <w:tc>
          <w:tcPr>
            <w:tcW w:w="2803" w:type="dxa"/>
            <w:shd w:val="solid" w:color="D0CECE" w:themeColor="background2" w:themeShade="E6" w:fill="auto"/>
          </w:tcPr>
          <w:p>
            <w:pPr>
              <w:spacing w:line="588" w:lineRule="exact"/>
              <w:rPr>
                <w:rFonts w:ascii="仿宋" w:hAnsi="仿宋" w:eastAsia="仿宋" w:cs="仿宋"/>
                <w:b/>
                <w:bCs/>
                <w:sz w:val="32"/>
                <w:szCs w:val="32"/>
              </w:rPr>
            </w:pPr>
            <w:r>
              <w:rPr>
                <w:rFonts w:hint="eastAsia" w:ascii="仿宋" w:hAnsi="仿宋" w:eastAsia="仿宋" w:cs="仿宋"/>
                <w:b/>
                <w:bCs/>
                <w:sz w:val="32"/>
                <w:szCs w:val="32"/>
              </w:rPr>
              <w:t>参数描述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6" w:type="dxa"/>
          </w:tcPr>
          <w:p>
            <w:pPr>
              <w:spacing w:line="588" w:lineRule="exact"/>
              <w:rPr>
                <w:rFonts w:ascii="仿宋" w:hAnsi="仿宋" w:eastAsia="仿宋" w:cs="仿宋"/>
                <w:bCs/>
                <w:sz w:val="32"/>
                <w:szCs w:val="32"/>
              </w:rPr>
            </w:pPr>
            <w:r>
              <w:rPr>
                <w:rFonts w:hint="eastAsia" w:ascii="仿宋" w:hAnsi="仿宋" w:eastAsia="仿宋" w:cs="仿宋"/>
                <w:bCs/>
                <w:sz w:val="32"/>
                <w:szCs w:val="32"/>
              </w:rPr>
              <w:t>jsonStr</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String</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要转换的json字符串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6" w:type="dxa"/>
          </w:tcPr>
          <w:p>
            <w:pPr>
              <w:spacing w:line="588" w:lineRule="exact"/>
              <w:rPr>
                <w:rFonts w:ascii="仿宋" w:hAnsi="仿宋" w:eastAsia="仿宋" w:cs="仿宋"/>
                <w:bCs/>
                <w:sz w:val="32"/>
                <w:szCs w:val="32"/>
              </w:rPr>
            </w:pPr>
            <w:r>
              <w:rPr>
                <w:rFonts w:hint="eastAsia" w:ascii="仿宋" w:hAnsi="仿宋" w:eastAsia="仿宋" w:cs="仿宋"/>
                <w:bCs/>
                <w:sz w:val="32"/>
                <w:szCs w:val="32"/>
              </w:rPr>
              <w:t>billType</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String</w:t>
            </w:r>
          </w:p>
        </w:tc>
        <w:tc>
          <w:tcPr>
            <w:tcW w:w="2803" w:type="dxa"/>
          </w:tcPr>
          <w:p>
            <w:pPr>
              <w:spacing w:line="588" w:lineRule="exact"/>
              <w:rPr>
                <w:rFonts w:ascii="仿宋" w:hAnsi="仿宋" w:eastAsia="仿宋" w:cs="仿宋"/>
                <w:bCs/>
                <w:sz w:val="32"/>
                <w:szCs w:val="32"/>
              </w:rPr>
            </w:pPr>
            <w:r>
              <w:rPr>
                <w:rFonts w:hint="eastAsia" w:ascii="仿宋" w:hAnsi="仿宋" w:eastAsia="仿宋" w:cs="仿宋"/>
                <w:bCs/>
                <w:sz w:val="32"/>
                <w:szCs w:val="32"/>
              </w:rPr>
              <w:t>票据类型，详情见2.6接收方billType列表</w:t>
            </w:r>
          </w:p>
        </w:tc>
      </w:tr>
    </w:tbl>
    <w:p>
      <w:pPr>
        <w:pStyle w:val="7"/>
        <w:spacing w:line="588" w:lineRule="exact"/>
        <w:rPr>
          <w:rFonts w:ascii="仿宋" w:hAnsi="仿宋" w:eastAsia="仿宋" w:cs="仿宋"/>
          <w:sz w:val="32"/>
          <w:szCs w:val="32"/>
        </w:rPr>
      </w:pPr>
      <w:r>
        <w:rPr>
          <w:rFonts w:hint="eastAsia" w:ascii="仿宋" w:hAnsi="仿宋" w:eastAsia="仿宋" w:cs="仿宋"/>
          <w:sz w:val="32"/>
          <w:szCs w:val="32"/>
        </w:rPr>
        <w:t>2.4.2返回值</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字符串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String</w:t>
            </w:r>
          </w:p>
        </w:tc>
        <w:tc>
          <w:tcPr>
            <w:tcW w:w="4261" w:type="dxa"/>
          </w:tcPr>
          <w:p>
            <w:pPr>
              <w:spacing w:line="588"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返回xbrl字符串</w:t>
            </w:r>
          </w:p>
        </w:tc>
      </w:tr>
    </w:tbl>
    <w:p>
      <w:pPr>
        <w:spacing w:line="588" w:lineRule="exact"/>
        <w:rPr>
          <w:rFonts w:ascii="仿宋" w:hAnsi="仿宋" w:eastAsia="仿宋" w:cs="仿宋"/>
        </w:rPr>
      </w:pPr>
    </w:p>
    <w:p>
      <w:pPr>
        <w:pStyle w:val="6"/>
        <w:spacing w:line="588" w:lineRule="exact"/>
        <w:rPr>
          <w:rFonts w:ascii="仿宋" w:hAnsi="仿宋" w:eastAsia="仿宋" w:cs="仿宋"/>
        </w:rPr>
      </w:pPr>
      <w:r>
        <w:rPr>
          <w:rFonts w:hint="eastAsia" w:ascii="仿宋" w:hAnsi="仿宋" w:eastAsia="仿宋" w:cs="仿宋"/>
        </w:rPr>
        <w:t>2.5 开具方billType列表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inv_ord_issuer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增值税普通发票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inv_spcl_issuer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增值税专用发票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rai_issuer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铁路电子客票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atr_issuer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航空电子客票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ntrev_gpm_issuer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电子非税收入一般缴款书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bker_issuer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银行电子对账单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einv_ord_issuer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全面数字化增值税普通发票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einv_spcl_issuer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全面数字化增值税专用发票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bkrs</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银行电子回单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efi</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财政电子票据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ctp</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国库集中支付电子凭证</w:t>
            </w:r>
          </w:p>
        </w:tc>
      </w:tr>
    </w:tbl>
    <w:p>
      <w:pPr>
        <w:spacing w:line="588" w:lineRule="exact"/>
        <w:rPr>
          <w:rFonts w:ascii="仿宋" w:hAnsi="仿宋" w:eastAsia="仿宋" w:cs="仿宋"/>
        </w:rPr>
      </w:pPr>
    </w:p>
    <w:p>
      <w:pPr>
        <w:pStyle w:val="6"/>
        <w:spacing w:line="588" w:lineRule="exact"/>
        <w:rPr>
          <w:rFonts w:ascii="仿宋" w:hAnsi="仿宋" w:eastAsia="仿宋" w:cs="仿宋"/>
        </w:rPr>
      </w:pPr>
      <w:r>
        <w:rPr>
          <w:rFonts w:hint="eastAsia" w:ascii="仿宋" w:hAnsi="仿宋" w:eastAsia="仿宋" w:cs="仿宋"/>
        </w:rPr>
        <w:t>2.6 接收方billType列表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inv_ord_receiver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增值税普通发票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inv_spcl_receiver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增值税专用发票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rai_receiver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铁路电子客票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atr_receiver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航空电子客票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ntrev_gpm_receiver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电子非税收入一般缴款书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bker_receiver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银行电子对账单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einv_ord_receiver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全面数字化增值税普通发票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einv_spcl_receiver</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全面数字化增值税专用发票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bkrs</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银行电子回单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efi</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财政电子票据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hemeFill="background2"/>
          <w:tblCellMar>
            <w:top w:w="0" w:type="dxa"/>
            <w:left w:w="108" w:type="dxa"/>
            <w:bottom w:w="0" w:type="dxa"/>
            <w:right w:w="108" w:type="dxa"/>
          </w:tblCellMar>
        </w:tblPrEx>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ctp</w:t>
            </w:r>
          </w:p>
        </w:tc>
        <w:tc>
          <w:tcPr>
            <w:tcW w:w="4261" w:type="dxa"/>
            <w:shd w:val="clear" w:color="auto" w:fill="E7E6E6" w:themeFill="background2"/>
          </w:tcPr>
          <w:p>
            <w:pPr>
              <w:spacing w:line="588" w:lineRule="exact"/>
              <w:rPr>
                <w:rFonts w:ascii="仿宋" w:hAnsi="仿宋" w:eastAsia="仿宋" w:cs="仿宋"/>
                <w:bCs/>
                <w:sz w:val="32"/>
                <w:szCs w:val="32"/>
              </w:rPr>
            </w:pPr>
            <w:r>
              <w:rPr>
                <w:rFonts w:hint="eastAsia" w:ascii="仿宋" w:hAnsi="仿宋" w:eastAsia="仿宋" w:cs="仿宋"/>
                <w:bCs/>
                <w:sz w:val="32"/>
                <w:szCs w:val="32"/>
              </w:rPr>
              <w:t>国库集中支付电子凭证</w:t>
            </w:r>
          </w:p>
        </w:tc>
      </w:tr>
    </w:tbl>
    <w:p>
      <w:pPr>
        <w:spacing w:line="588" w:lineRule="exact"/>
        <w:ind w:left="420"/>
        <w:rPr>
          <w:rFonts w:cs="仿宋_GB2312" w:asciiTheme="minorEastAsia" w:hAnsiTheme="minorEastAsia"/>
          <w:b/>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RJ">
    <w15:presenceInfo w15:providerId="None" w15:userId="LR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YTZlNzRmZTZhZDhmNDNiMjA2YTM1NGU2ZjlkNzcifQ=="/>
  </w:docVars>
  <w:rsids>
    <w:rsidRoot w:val="791525FE"/>
    <w:rsid w:val="00080E64"/>
    <w:rsid w:val="00097279"/>
    <w:rsid w:val="000B4BFB"/>
    <w:rsid w:val="000E2AC3"/>
    <w:rsid w:val="000F3DCE"/>
    <w:rsid w:val="001009F1"/>
    <w:rsid w:val="00102139"/>
    <w:rsid w:val="00106999"/>
    <w:rsid w:val="00111609"/>
    <w:rsid w:val="00123A3F"/>
    <w:rsid w:val="00186E71"/>
    <w:rsid w:val="001A46E4"/>
    <w:rsid w:val="001F0024"/>
    <w:rsid w:val="00205175"/>
    <w:rsid w:val="00211126"/>
    <w:rsid w:val="00211505"/>
    <w:rsid w:val="002408AA"/>
    <w:rsid w:val="00241250"/>
    <w:rsid w:val="00253279"/>
    <w:rsid w:val="00265BFE"/>
    <w:rsid w:val="00270562"/>
    <w:rsid w:val="00280FCB"/>
    <w:rsid w:val="00283D9C"/>
    <w:rsid w:val="002C5BB0"/>
    <w:rsid w:val="002D7E0F"/>
    <w:rsid w:val="00306FF4"/>
    <w:rsid w:val="0031325E"/>
    <w:rsid w:val="003157ED"/>
    <w:rsid w:val="00365337"/>
    <w:rsid w:val="003665B7"/>
    <w:rsid w:val="003B3104"/>
    <w:rsid w:val="003C2DE8"/>
    <w:rsid w:val="003C41B3"/>
    <w:rsid w:val="003C497D"/>
    <w:rsid w:val="003E7639"/>
    <w:rsid w:val="00424D74"/>
    <w:rsid w:val="004460E7"/>
    <w:rsid w:val="00463B3C"/>
    <w:rsid w:val="0048543F"/>
    <w:rsid w:val="004A0381"/>
    <w:rsid w:val="004A5A8E"/>
    <w:rsid w:val="004F6B2A"/>
    <w:rsid w:val="00511A09"/>
    <w:rsid w:val="0052144B"/>
    <w:rsid w:val="00546FA7"/>
    <w:rsid w:val="005731CB"/>
    <w:rsid w:val="005A0049"/>
    <w:rsid w:val="005B04E0"/>
    <w:rsid w:val="005B7D9F"/>
    <w:rsid w:val="005C7A5C"/>
    <w:rsid w:val="005E6634"/>
    <w:rsid w:val="006009C8"/>
    <w:rsid w:val="00615717"/>
    <w:rsid w:val="00626038"/>
    <w:rsid w:val="00653D0E"/>
    <w:rsid w:val="006A0535"/>
    <w:rsid w:val="006B2D8A"/>
    <w:rsid w:val="006E59E5"/>
    <w:rsid w:val="007334A1"/>
    <w:rsid w:val="00740568"/>
    <w:rsid w:val="007947E1"/>
    <w:rsid w:val="007A0D3E"/>
    <w:rsid w:val="007A6EC2"/>
    <w:rsid w:val="007B2CBD"/>
    <w:rsid w:val="007E3A27"/>
    <w:rsid w:val="007F0F03"/>
    <w:rsid w:val="008004E5"/>
    <w:rsid w:val="008617EE"/>
    <w:rsid w:val="008726E7"/>
    <w:rsid w:val="00874600"/>
    <w:rsid w:val="008A0606"/>
    <w:rsid w:val="008E2F11"/>
    <w:rsid w:val="008F14BD"/>
    <w:rsid w:val="009318B7"/>
    <w:rsid w:val="0096326F"/>
    <w:rsid w:val="009A2819"/>
    <w:rsid w:val="009E35A5"/>
    <w:rsid w:val="00A67737"/>
    <w:rsid w:val="00A832D5"/>
    <w:rsid w:val="00AB58AD"/>
    <w:rsid w:val="00AB7D05"/>
    <w:rsid w:val="00AC259A"/>
    <w:rsid w:val="00AC363B"/>
    <w:rsid w:val="00AF18B2"/>
    <w:rsid w:val="00AF229C"/>
    <w:rsid w:val="00AF3FE6"/>
    <w:rsid w:val="00B5590A"/>
    <w:rsid w:val="00B70C7C"/>
    <w:rsid w:val="00BC7A76"/>
    <w:rsid w:val="00BE45A5"/>
    <w:rsid w:val="00C01977"/>
    <w:rsid w:val="00C145FD"/>
    <w:rsid w:val="00C22E6C"/>
    <w:rsid w:val="00C64EF0"/>
    <w:rsid w:val="00C7684B"/>
    <w:rsid w:val="00C84CEA"/>
    <w:rsid w:val="00CB64DB"/>
    <w:rsid w:val="00D01376"/>
    <w:rsid w:val="00D05CCF"/>
    <w:rsid w:val="00D1422E"/>
    <w:rsid w:val="00D31978"/>
    <w:rsid w:val="00D621BB"/>
    <w:rsid w:val="00D80FDE"/>
    <w:rsid w:val="00D83148"/>
    <w:rsid w:val="00D91F01"/>
    <w:rsid w:val="00D93D09"/>
    <w:rsid w:val="00D94040"/>
    <w:rsid w:val="00E31BE5"/>
    <w:rsid w:val="00E636DE"/>
    <w:rsid w:val="00E90247"/>
    <w:rsid w:val="00EB1623"/>
    <w:rsid w:val="00EB5E97"/>
    <w:rsid w:val="00ED488F"/>
    <w:rsid w:val="00EF0432"/>
    <w:rsid w:val="00F14F01"/>
    <w:rsid w:val="00F43C99"/>
    <w:rsid w:val="00F91536"/>
    <w:rsid w:val="00FA2215"/>
    <w:rsid w:val="00FB221A"/>
    <w:rsid w:val="00FB4281"/>
    <w:rsid w:val="00FE3A3E"/>
    <w:rsid w:val="05561ED7"/>
    <w:rsid w:val="056D353A"/>
    <w:rsid w:val="05962A91"/>
    <w:rsid w:val="106519DD"/>
    <w:rsid w:val="15B80CB3"/>
    <w:rsid w:val="1A3D3119"/>
    <w:rsid w:val="1D725739"/>
    <w:rsid w:val="29CE3CF8"/>
    <w:rsid w:val="2B5B3B54"/>
    <w:rsid w:val="2D8B459A"/>
    <w:rsid w:val="2EBA3D06"/>
    <w:rsid w:val="30332B06"/>
    <w:rsid w:val="35064C8D"/>
    <w:rsid w:val="3E195F39"/>
    <w:rsid w:val="3E7A5DA4"/>
    <w:rsid w:val="41E225DE"/>
    <w:rsid w:val="42A94EAA"/>
    <w:rsid w:val="43A062AD"/>
    <w:rsid w:val="48050DD4"/>
    <w:rsid w:val="481D4186"/>
    <w:rsid w:val="48A56114"/>
    <w:rsid w:val="4C286E40"/>
    <w:rsid w:val="4E524648"/>
    <w:rsid w:val="4F7B197C"/>
    <w:rsid w:val="4F844CD5"/>
    <w:rsid w:val="59B63CDD"/>
    <w:rsid w:val="60AE1BB1"/>
    <w:rsid w:val="62483940"/>
    <w:rsid w:val="73B07597"/>
    <w:rsid w:val="77114874"/>
    <w:rsid w:val="791525FE"/>
    <w:rsid w:val="7C7E55E8"/>
    <w:rsid w:val="7F89586C"/>
    <w:rsid w:val="998A197D"/>
    <w:rsid w:val="B5B7D48E"/>
    <w:rsid w:val="F5D74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18"/>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19"/>
    <w:unhideWhenUsed/>
    <w:qFormat/>
    <w:uiPriority w:val="0"/>
    <w:pPr>
      <w:keepNext/>
      <w:keepLines/>
      <w:spacing w:before="260" w:after="260" w:line="416" w:lineRule="auto"/>
      <w:outlineLvl w:val="2"/>
    </w:pPr>
    <w:rPr>
      <w:b/>
      <w:bCs/>
      <w:sz w:val="32"/>
      <w:szCs w:val="32"/>
    </w:rPr>
  </w:style>
  <w:style w:type="paragraph" w:styleId="7">
    <w:name w:val="heading 4"/>
    <w:basedOn w:val="1"/>
    <w:next w:val="1"/>
    <w:link w:val="22"/>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10"/>
    <w:pPr>
      <w:spacing w:before="240" w:after="60"/>
      <w:jc w:val="center"/>
      <w:outlineLvl w:val="0"/>
    </w:pPr>
    <w:rPr>
      <w:rFonts w:ascii="宋体" w:hAnsi="宋体" w:cs="Times New Roman"/>
      <w:sz w:val="44"/>
      <w:szCs w:val="44"/>
    </w:rPr>
  </w:style>
  <w:style w:type="paragraph" w:styleId="8">
    <w:name w:val="Date"/>
    <w:basedOn w:val="1"/>
    <w:next w:val="1"/>
    <w:link w:val="26"/>
    <w:qFormat/>
    <w:uiPriority w:val="0"/>
    <w:pPr>
      <w:ind w:left="100" w:leftChars="2500"/>
    </w:pPr>
  </w:style>
  <w:style w:type="paragraph" w:styleId="9">
    <w:name w:val="Balloon Text"/>
    <w:basedOn w:val="1"/>
    <w:link w:val="23"/>
    <w:qFormat/>
    <w:uiPriority w:val="0"/>
    <w:rPr>
      <w:sz w:val="18"/>
      <w:szCs w:val="18"/>
    </w:rPr>
  </w:style>
  <w:style w:type="paragraph" w:styleId="10">
    <w:name w:val="footer"/>
    <w:basedOn w:val="1"/>
    <w:link w:val="25"/>
    <w:qFormat/>
    <w:uiPriority w:val="0"/>
    <w:pPr>
      <w:tabs>
        <w:tab w:val="center" w:pos="4153"/>
        <w:tab w:val="right" w:pos="8306"/>
      </w:tabs>
      <w:snapToGrid w:val="0"/>
      <w:jc w:val="left"/>
    </w:pPr>
    <w:rPr>
      <w:sz w:val="18"/>
      <w:szCs w:val="18"/>
    </w:rPr>
  </w:style>
  <w:style w:type="paragraph" w:styleId="11">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2">
    <w:name w:val="HTML Preformatted"/>
    <w:basedOn w:val="1"/>
    <w:link w:val="2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qFormat/>
    <w:uiPriority w:val="0"/>
    <w:rPr>
      <w:color w:val="0000FF"/>
      <w:u w:val="single"/>
    </w:rPr>
  </w:style>
  <w:style w:type="paragraph" w:styleId="17">
    <w:name w:val="List Paragraph"/>
    <w:basedOn w:val="1"/>
    <w:unhideWhenUsed/>
    <w:qFormat/>
    <w:uiPriority w:val="99"/>
    <w:pPr>
      <w:ind w:firstLine="420" w:firstLineChars="200"/>
    </w:pPr>
  </w:style>
  <w:style w:type="character" w:customStyle="1" w:styleId="18">
    <w:name w:val="标题 2 Char"/>
    <w:basedOn w:val="15"/>
    <w:link w:val="5"/>
    <w:qFormat/>
    <w:uiPriority w:val="0"/>
    <w:rPr>
      <w:rFonts w:asciiTheme="majorHAnsi" w:hAnsiTheme="majorHAnsi" w:eastAsiaTheme="majorEastAsia" w:cstheme="majorBidi"/>
      <w:b/>
      <w:bCs/>
      <w:kern w:val="2"/>
      <w:sz w:val="32"/>
      <w:szCs w:val="32"/>
    </w:rPr>
  </w:style>
  <w:style w:type="character" w:customStyle="1" w:styleId="19">
    <w:name w:val="标题 3 Char"/>
    <w:basedOn w:val="15"/>
    <w:link w:val="6"/>
    <w:qFormat/>
    <w:uiPriority w:val="0"/>
    <w:rPr>
      <w:b/>
      <w:bCs/>
      <w:kern w:val="2"/>
      <w:sz w:val="32"/>
      <w:szCs w:val="32"/>
    </w:rPr>
  </w:style>
  <w:style w:type="character" w:customStyle="1" w:styleId="20">
    <w:name w:val="标题 1 Char"/>
    <w:basedOn w:val="15"/>
    <w:link w:val="4"/>
    <w:qFormat/>
    <w:uiPriority w:val="0"/>
    <w:rPr>
      <w:b/>
      <w:bCs/>
      <w:kern w:val="44"/>
      <w:sz w:val="44"/>
      <w:szCs w:val="44"/>
    </w:rPr>
  </w:style>
  <w:style w:type="character" w:customStyle="1" w:styleId="21">
    <w:name w:val="HTML 预设格式 Char"/>
    <w:basedOn w:val="15"/>
    <w:link w:val="12"/>
    <w:qFormat/>
    <w:uiPriority w:val="99"/>
    <w:rPr>
      <w:rFonts w:ascii="宋体" w:hAnsi="宋体" w:eastAsia="宋体" w:cs="宋体"/>
      <w:sz w:val="24"/>
      <w:szCs w:val="24"/>
    </w:rPr>
  </w:style>
  <w:style w:type="character" w:customStyle="1" w:styleId="22">
    <w:name w:val="标题 4 Char"/>
    <w:basedOn w:val="15"/>
    <w:link w:val="7"/>
    <w:qFormat/>
    <w:uiPriority w:val="0"/>
    <w:rPr>
      <w:rFonts w:asciiTheme="majorHAnsi" w:hAnsiTheme="majorHAnsi" w:eastAsiaTheme="majorEastAsia" w:cstheme="majorBidi"/>
      <w:b/>
      <w:bCs/>
      <w:kern w:val="2"/>
      <w:sz w:val="28"/>
      <w:szCs w:val="28"/>
    </w:rPr>
  </w:style>
  <w:style w:type="character" w:customStyle="1" w:styleId="23">
    <w:name w:val="批注框文本 Char"/>
    <w:basedOn w:val="15"/>
    <w:link w:val="9"/>
    <w:qFormat/>
    <w:uiPriority w:val="0"/>
    <w:rPr>
      <w:kern w:val="2"/>
      <w:sz w:val="18"/>
      <w:szCs w:val="18"/>
    </w:rPr>
  </w:style>
  <w:style w:type="character" w:customStyle="1" w:styleId="24">
    <w:name w:val="页眉 Char"/>
    <w:basedOn w:val="15"/>
    <w:link w:val="11"/>
    <w:qFormat/>
    <w:uiPriority w:val="0"/>
    <w:rPr>
      <w:kern w:val="2"/>
      <w:sz w:val="18"/>
      <w:szCs w:val="18"/>
    </w:rPr>
  </w:style>
  <w:style w:type="character" w:customStyle="1" w:styleId="25">
    <w:name w:val="页脚 Char"/>
    <w:basedOn w:val="15"/>
    <w:link w:val="10"/>
    <w:qFormat/>
    <w:uiPriority w:val="0"/>
    <w:rPr>
      <w:kern w:val="2"/>
      <w:sz w:val="18"/>
      <w:szCs w:val="18"/>
    </w:rPr>
  </w:style>
  <w:style w:type="character" w:customStyle="1" w:styleId="26">
    <w:name w:val="日期 Char"/>
    <w:basedOn w:val="15"/>
    <w:link w:val="8"/>
    <w:qFormat/>
    <w:uiPriority w:val="0"/>
    <w:rPr>
      <w:kern w:val="2"/>
      <w:sz w:val="21"/>
      <w:szCs w:val="24"/>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Pages>
  <Words>748</Words>
  <Characters>4267</Characters>
  <Lines>35</Lines>
  <Paragraphs>10</Paragraphs>
  <TotalTime>642</TotalTime>
  <ScaleCrop>false</ScaleCrop>
  <LinksUpToDate>false</LinksUpToDate>
  <CharactersWithSpaces>5005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2023-10-10T10:13:00Z</dcterms:created>
  <dc:creator>Lee</dc:creator>
  <cp:lastModifiedBy>LRJ</cp:lastModifiedBy>
  <dcterms:modified xsi:type="dcterms:W3CDTF">2025-04-11T09:34:27Z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2502A43296C64FE1B6DC116E51D9E016_11</vt:lpwstr>
  </property>
  <property fmtid="{D5CDD505-2E9C-101B-9397-08002B2CF9AE}" pid="4" name="KSOTemplateDocerSaveRecord">
    <vt:lpwstr>eyJoZGlkIjoiMWJiMTE4Yjk3YjExMmNjM2QwMGRlNWFmZTY4YTA0Y2MiLCJ1c2VySWQiOiIxMTczMzE4OTg2In0=</vt:lpwstr>
  </property>
</Properties>
</file>